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4119BA" w:rsidR="00282680" w:rsidP="00064547" w:rsidRDefault="00901D5D" w14:paraId="5D09E69E" w14:textId="1B54C0F8">
      <w:pPr>
        <w:pStyle w:val="Titel-Headline"/>
      </w:pPr>
      <w:r>
        <w:t>Press release</w:t>
      </w:r>
    </w:p>
    <w:bookmarkStart w:name="Untertitel" w:id="0"/>
    <w:p w:rsidR="00CE71C0" w:rsidP="00064547" w:rsidRDefault="00CE71C0" w14:paraId="5FE12E56" w14:textId="0F1DFAE8">
      <w:pPr>
        <w:pStyle w:val="Linie"/>
      </w:pPr>
      <w:r>
        <w:rPr>
          <w:noProof/>
          <w:lang w:val="de-DE" w:eastAsia="zh-CN"/>
        </w:rPr>
        <mc:AlternateContent>
          <mc:Choice Requires="wps">
            <w:drawing>
              <wp:inline distT="0" distB="0" distL="0" distR="0" wp14:anchorId="0601A637" wp14:editId="08525018">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w14:anchorId="772CEB6F">
              <v:line id="Gerade Verbindung 11" style="visibility:visible;mso-wrap-style:square;mso-left-percent:-10001;mso-top-percent:-10001;mso-position-horizontal:absolute;mso-position-horizontal-relative:char;mso-position-vertical:absolute;mso-position-vertical-relative:line;mso-left-percent:-10001;mso-top-percent:-10001" o:spid="_x0000_s1026" strokeweight=".5pt" from="0,0" to="388.35pt,0" w14:anchorId="154275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">
                <v:stroke joinstyle="miter"/>
                <w10:anchorlock/>
              </v:line>
            </w:pict>
          </mc:Fallback>
        </mc:AlternateContent>
      </w:r>
    </w:p>
    <w:bookmarkEnd w:id="0"/>
    <w:p w:rsidR="00F1375F" w:rsidP="00F1375F" w:rsidRDefault="00A22D69" w14:paraId="3D891684" w14:textId="79ADCF55">
      <w:pPr>
        <w:pStyle w:val="Titel-Headline"/>
        <w:spacing w:after="560" w:line="400" w:lineRule="atLeast"/>
        <w:rPr>
          <w:sz w:val="20"/>
          <w:szCs w:val="20"/>
        </w:rPr>
      </w:pPr>
      <w:r>
        <w:rPr>
          <w:sz w:val="20"/>
        </w:rPr>
        <w:t xml:space="preserve">Dürr adds </w:t>
      </w:r>
      <w:proofErr w:type="spellStart"/>
      <w:r w:rsidR="004C55FD">
        <w:rPr>
          <w:sz w:val="20"/>
        </w:rPr>
        <w:t>Cyplan</w:t>
      </w:r>
      <w:proofErr w:type="spellEnd"/>
      <w:r w:rsidR="004C55FD">
        <w:rPr>
          <w:sz w:val="20"/>
          <w:vertAlign w:val="superscript"/>
        </w:rPr>
        <w:t>®</w:t>
      </w:r>
      <w:r w:rsidR="004C55FD">
        <w:rPr>
          <w:sz w:val="20"/>
        </w:rPr>
        <w:t xml:space="preserve"> </w:t>
      </w:r>
      <w:r w:rsidR="004C55FD">
        <w:rPr>
          <w:b w:val="0"/>
          <w:sz w:val="20"/>
        </w:rPr>
        <w:t>ORC 70 NT</w:t>
      </w:r>
      <w:r w:rsidR="004C55FD">
        <w:rPr>
          <w:sz w:val="20"/>
        </w:rPr>
        <w:t xml:space="preserve"> to ORC portfolio</w:t>
      </w:r>
    </w:p>
    <w:p w:rsidRPr="002619CC" w:rsidR="00A624FA" w:rsidP="00F1375F" w:rsidRDefault="002619CC" w14:paraId="21E3D425" w14:textId="0E8C5FF8">
      <w:pPr>
        <w:pStyle w:val="Titel-Headline"/>
        <w:spacing w:after="560" w:line="400" w:lineRule="atLeast"/>
        <w:rPr>
          <w:sz w:val="34"/>
          <w:szCs w:val="34"/>
        </w:rPr>
      </w:pPr>
      <w:r>
        <w:rPr>
          <w:sz w:val="34"/>
        </w:rPr>
        <w:t>New ORC module converts low-temperature waste heat into green electricity</w:t>
      </w:r>
    </w:p>
    <w:p w:rsidR="00630B99" w:rsidP="00C51567" w:rsidRDefault="00510FCC" w14:paraId="4958C3A4" w14:textId="0EC188DC">
      <w:pPr>
        <w:pStyle w:val="Flietext"/>
        <w:rPr>
          <w:rStyle w:val="Fettung"/>
        </w:rPr>
      </w:pPr>
      <w:r w:rsidRPr="0D2A7793" w:rsidR="00510FCC">
        <w:rPr>
          <w:rStyle w:val="Fettung"/>
        </w:rPr>
        <w:t>Bietigheim-Bissingen</w:t>
      </w:r>
      <w:r w:rsidRPr="0D2A7793" w:rsidR="00510FCC">
        <w:rPr>
          <w:rStyle w:val="Fettung"/>
        </w:rPr>
        <w:t>,</w:t>
      </w:r>
      <w:r w:rsidRPr="0D2A7793" w:rsidR="0051309E">
        <w:rPr>
          <w:rStyle w:val="Fettung"/>
        </w:rPr>
        <w:t xml:space="preserve"> March</w:t>
      </w:r>
      <w:r w:rsidRPr="0D2A7793" w:rsidR="774B80EB">
        <w:rPr>
          <w:rStyle w:val="Fettung"/>
        </w:rPr>
        <w:t xml:space="preserve"> 02,</w:t>
      </w:r>
      <w:r w:rsidRPr="0D2A7793" w:rsidR="00510FCC">
        <w:rPr>
          <w:rStyle w:val="Fettung"/>
        </w:rPr>
        <w:t xml:space="preserve"> 202</w:t>
      </w:r>
      <w:r w:rsidRPr="0D2A7793" w:rsidR="00510FCC">
        <w:rPr>
          <w:rStyle w:val="Fettung"/>
        </w:rPr>
        <w:t>3</w:t>
      </w:r>
      <w:r w:rsidRPr="0D2A7793" w:rsidR="00510FCC">
        <w:rPr>
          <w:rStyle w:val="Fettung"/>
        </w:rPr>
        <w:t xml:space="preserve"> </w:t>
      </w:r>
      <w:r w:rsidRPr="0D2A7793" w:rsidR="00510FCC">
        <w:rPr>
          <w:rStyle w:val="Fettung"/>
        </w:rPr>
        <w:t>–</w:t>
      </w:r>
      <w:r w:rsidRPr="0D2A7793" w:rsidR="000462E5">
        <w:rPr>
          <w:rStyle w:val="Fettung"/>
        </w:rPr>
        <w:t xml:space="preserve"> </w:t>
      </w:r>
      <w:r w:rsidRPr="0D2A7793" w:rsidR="00844C4D">
        <w:rPr>
          <w:rStyle w:val="Fettung"/>
        </w:rPr>
        <w:t xml:space="preserve">The </w:t>
      </w:r>
      <w:r w:rsidRPr="0D2A7793" w:rsidR="00844C4D">
        <w:rPr>
          <w:b w:val="1"/>
          <w:bCs w:val="1"/>
        </w:rPr>
        <w:t>Cyplan</w:t>
      </w:r>
      <w:r w:rsidRPr="0D2A7793" w:rsidR="00844C4D">
        <w:rPr>
          <w:b w:val="1"/>
          <w:bCs w:val="1"/>
          <w:vertAlign w:val="superscript"/>
        </w:rPr>
        <w:t>®</w:t>
      </w:r>
      <w:r w:rsidR="00844C4D">
        <w:rPr/>
        <w:t xml:space="preserve"> ORC 70 NT </w:t>
      </w:r>
      <w:r w:rsidRPr="0D2A7793" w:rsidR="00844C4D">
        <w:rPr>
          <w:rStyle w:val="Fettung"/>
        </w:rPr>
        <w:t>is a new ORC module developed by Dürr</w:t>
      </w:r>
      <w:r w:rsidRPr="0D2A7793" w:rsidR="007F7AF5">
        <w:rPr>
          <w:rStyle w:val="Fettung"/>
        </w:rPr>
        <w:t xml:space="preserve"> that</w:t>
      </w:r>
      <w:r w:rsidRPr="0D2A7793" w:rsidR="00844C4D">
        <w:rPr>
          <w:rStyle w:val="Fettung"/>
        </w:rPr>
        <w:t xml:space="preserve"> converts waste heat into clean electricity in the low-temperature range from temperatures of just 85°C.</w:t>
      </w:r>
      <w:bookmarkStart w:name="_Hlk100075458" w:id="1"/>
      <w:bookmarkEnd w:id="1"/>
      <w:r w:rsidRPr="0D2A7793" w:rsidR="00844C4D">
        <w:rPr>
          <w:rStyle w:val="Fettung"/>
        </w:rPr>
        <w:t xml:space="preserve"> A new addition to the portfolio, the low-temperature ORC lowers energy costs, reduces CO</w:t>
      </w:r>
      <w:r w:rsidRPr="0D2A7793" w:rsidR="00844C4D">
        <w:rPr>
          <w:rStyle w:val="Fettung"/>
          <w:vertAlign w:val="subscript"/>
        </w:rPr>
        <w:t>2</w:t>
      </w:r>
      <w:r w:rsidRPr="0D2A7793" w:rsidR="00844C4D">
        <w:rPr>
          <w:rStyle w:val="Fettung"/>
        </w:rPr>
        <w:t xml:space="preserve"> emissions, and is suitable for all industries. The first system has successfully passed the practical test at a machinery manufacturer.</w:t>
      </w:r>
    </w:p>
    <w:p w:rsidR="00630B99" w:rsidP="00C51567" w:rsidRDefault="00630B99" w14:paraId="1C172DB2" w14:textId="77777777">
      <w:pPr>
        <w:pStyle w:val="Flietext"/>
        <w:rPr>
          <w:rStyle w:val="Fettung"/>
        </w:rPr>
      </w:pPr>
    </w:p>
    <w:p w:rsidR="00630B99" w:rsidP="00B271D7" w:rsidRDefault="007F7AF5" w14:paraId="377D8788" w14:textId="534A6048">
      <w:pPr>
        <w:pStyle w:val="Flietext"/>
      </w:pPr>
      <w:r>
        <w:t>The Organic Rankine Cycle (ORC), a technology that converts thermal energy into clean electricity and useful heat, can make a</w:t>
      </w:r>
      <w:r w:rsidR="002619CC">
        <w:t xml:space="preserve">lmost every industrial production process above a certain </w:t>
      </w:r>
      <w:r>
        <w:t xml:space="preserve">thermal energy </w:t>
      </w:r>
      <w:r w:rsidR="002619CC">
        <w:t xml:space="preserve">threshold more environmentally friendly. The new </w:t>
      </w:r>
      <w:r w:rsidR="002619CC">
        <w:rPr>
          <w:b/>
        </w:rPr>
        <w:t>Cyplan</w:t>
      </w:r>
      <w:r w:rsidR="002619CC">
        <w:rPr>
          <w:b/>
          <w:vertAlign w:val="superscript"/>
        </w:rPr>
        <w:t>®</w:t>
      </w:r>
      <w:r w:rsidR="002619CC">
        <w:t xml:space="preserve"> ORC 70 NT now enables this in the lower-temperature segment, which is typical for hot-water networks, geothermal heat sources, and many industrial processes. The low-temperature system has a maximum possible gross output of 70</w:t>
      </w:r>
      <w:r w:rsidR="00A324ED">
        <w:t xml:space="preserve"> </w:t>
      </w:r>
      <w:proofErr w:type="spellStart"/>
      <w:r w:rsidR="002619CC">
        <w:t>kWe</w:t>
      </w:r>
      <w:proofErr w:type="spellEnd"/>
      <w:r w:rsidR="002619CC">
        <w:t>.</w:t>
      </w:r>
    </w:p>
    <w:p w:rsidR="00D74813" w:rsidP="00B271D7" w:rsidRDefault="00D74813" w14:paraId="415996F1" w14:textId="77777777">
      <w:pPr>
        <w:pStyle w:val="Flietext"/>
        <w:rPr>
          <w:rStyle w:val="Fettung"/>
          <w:b w:val="0"/>
        </w:rPr>
      </w:pPr>
    </w:p>
    <w:p w:rsidRPr="00D74813" w:rsidR="00D74813" w:rsidP="00B271D7" w:rsidRDefault="00D74813" w14:paraId="15922FF6" w14:textId="2E90814D">
      <w:pPr>
        <w:pStyle w:val="Flietext"/>
        <w:rPr>
          <w:rStyle w:val="Fettung"/>
        </w:rPr>
      </w:pPr>
      <w:r>
        <w:rPr>
          <w:rStyle w:val="Fettung"/>
        </w:rPr>
        <w:t>Economical above 85°C</w:t>
      </w:r>
    </w:p>
    <w:p w:rsidR="00945838" w:rsidP="00B271D7" w:rsidRDefault="007F7AF5" w14:paraId="121B93DA" w14:textId="083025B0">
      <w:pPr>
        <w:pStyle w:val="Flietext"/>
        <w:rPr>
          <w:rStyle w:val="Fettung"/>
        </w:rPr>
      </w:pPr>
      <w:r>
        <w:t>Previously</w:t>
      </w:r>
      <w:r w:rsidR="00A04C89">
        <w:t xml:space="preserve">, there was a direct correlation between </w:t>
      </w:r>
      <w:r w:rsidR="0014094A">
        <w:t xml:space="preserve">electrical output and </w:t>
      </w:r>
      <w:r w:rsidR="00A04C89">
        <w:t>thermal energy</w:t>
      </w:r>
      <w:r>
        <w:t>’s</w:t>
      </w:r>
      <w:r w:rsidR="00A04C89">
        <w:t xml:space="preserve"> </w:t>
      </w:r>
      <w:r>
        <w:t xml:space="preserve">heat </w:t>
      </w:r>
      <w:r w:rsidR="00A04C89">
        <w:t>and electrical efficiency. That is why u</w:t>
      </w:r>
      <w:r w:rsidR="00455A66">
        <w:t>ntil</w:t>
      </w:r>
      <w:r w:rsidR="00A04C89">
        <w:t xml:space="preserve"> now, surplus low-temperature waste heat was released </w:t>
      </w:r>
      <w:r w:rsidR="005C6A9B">
        <w:t xml:space="preserve">unused </w:t>
      </w:r>
      <w:r w:rsidR="00A04C89">
        <w:t xml:space="preserve">into the environment </w:t>
      </w:r>
      <w:r>
        <w:t xml:space="preserve">in most </w:t>
      </w:r>
      <w:r>
        <w:lastRenderedPageBreak/>
        <w:t>cases</w:t>
      </w:r>
      <w:r w:rsidR="00A04C89">
        <w:t xml:space="preserve">. </w:t>
      </w:r>
      <w:r w:rsidR="00A22D69">
        <w:t>However, w</w:t>
      </w:r>
      <w:r w:rsidR="00A04C89">
        <w:t>ith the new low-temperature module, clean electricity generation is attractive and economical from temperatures of just 85°C.</w:t>
      </w:r>
      <w:r w:rsidR="00A04C89">
        <w:rPr>
          <w:rStyle w:val="Fettung"/>
        </w:rPr>
        <w:t xml:space="preserve"> </w:t>
      </w:r>
    </w:p>
    <w:p w:rsidR="00945838" w:rsidP="00B271D7" w:rsidRDefault="00945838" w14:paraId="221CC199" w14:textId="77777777">
      <w:pPr>
        <w:pStyle w:val="Flietext"/>
      </w:pPr>
    </w:p>
    <w:p w:rsidR="00D86E3A" w:rsidP="00B271D7" w:rsidRDefault="00844C4D" w14:paraId="1190BE59" w14:textId="6ED9AFE9">
      <w:pPr>
        <w:pStyle w:val="Flietext"/>
      </w:pPr>
      <w:r>
        <w:t xml:space="preserve">The </w:t>
      </w:r>
      <w:r>
        <w:rPr>
          <w:b/>
        </w:rPr>
        <w:t>Cyplan</w:t>
      </w:r>
      <w:r>
        <w:rPr>
          <w:b/>
          <w:vertAlign w:val="superscript"/>
        </w:rPr>
        <w:t>®</w:t>
      </w:r>
      <w:r>
        <w:t xml:space="preserve"> ORC 70 NT works on the proven ORC circuit principle and joins Dürr’s comprehensive portfolio of ORC solutions, cover</w:t>
      </w:r>
      <w:r w:rsidR="007F7AF5">
        <w:t>ing</w:t>
      </w:r>
      <w:r>
        <w:t xml:space="preserve"> a wide range </w:t>
      </w:r>
      <w:r w:rsidR="007F7AF5">
        <w:t>from</w:t>
      </w:r>
      <w:r>
        <w:t xml:space="preserve"> 85°C to 500°C. </w:t>
      </w:r>
      <w:r w:rsidR="001D5243">
        <w:t xml:space="preserve">Dürr modified the system control </w:t>
      </w:r>
      <w:r w:rsidR="009A322D">
        <w:t xml:space="preserve">to </w:t>
      </w:r>
      <w:r w:rsidR="00CA7C4F">
        <w:t>implement</w:t>
      </w:r>
      <w:r w:rsidR="009A322D">
        <w:t xml:space="preserve"> projects as quickly as possible with </w:t>
      </w:r>
      <w:r w:rsidR="001D5243">
        <w:t>tried-and-tested standard components</w:t>
      </w:r>
      <w:r>
        <w:t xml:space="preserve">. The </w:t>
      </w:r>
      <w:r>
        <w:rPr>
          <w:b/>
        </w:rPr>
        <w:t>Cyplan</w:t>
      </w:r>
      <w:r>
        <w:rPr>
          <w:b/>
          <w:vertAlign w:val="superscript"/>
        </w:rPr>
        <w:t>®</w:t>
      </w:r>
      <w:r>
        <w:t xml:space="preserve"> ORC 70 NT is a plug</w:t>
      </w:r>
      <w:r w:rsidR="0014094A">
        <w:t>-</w:t>
      </w:r>
      <w:r w:rsidR="007F7AF5">
        <w:t>and</w:t>
      </w:r>
      <w:r w:rsidR="0014094A">
        <w:t>-</w:t>
      </w:r>
      <w:r>
        <w:t>play solution for quick and easy integration into customer-specific systems. Unlike other products on the market, the new module can convert waste heat into clean electricity even at high outside temperatures</w:t>
      </w:r>
      <w:r w:rsidR="00A22D69">
        <w:t>,</w:t>
      </w:r>
      <w:r w:rsidRPr="007F7AF5" w:rsidR="007F7AF5">
        <w:t xml:space="preserve"> </w:t>
      </w:r>
      <w:r w:rsidR="007F7AF5">
        <w:t>just like all Dürr ORC systems</w:t>
      </w:r>
      <w:r>
        <w:t>.</w:t>
      </w:r>
    </w:p>
    <w:p w:rsidR="00D74813" w:rsidP="00B271D7" w:rsidRDefault="00D74813" w14:paraId="545A52CD" w14:textId="77777777">
      <w:pPr>
        <w:pStyle w:val="Flietext"/>
        <w:rPr>
          <w:b/>
        </w:rPr>
      </w:pPr>
    </w:p>
    <w:p w:rsidRPr="00D74813" w:rsidR="00A27CA5" w:rsidP="00B271D7" w:rsidRDefault="00D74813" w14:paraId="2ECEAAF1" w14:textId="25FC1FBD">
      <w:pPr>
        <w:pStyle w:val="Flietext"/>
        <w:rPr>
          <w:b/>
        </w:rPr>
      </w:pPr>
      <w:r>
        <w:rPr>
          <w:b/>
        </w:rPr>
        <w:t xml:space="preserve">Better carbon footprint and process management </w:t>
      </w:r>
    </w:p>
    <w:p w:rsidR="005A64F8" w:rsidP="005A64F8" w:rsidRDefault="005A64F8" w14:paraId="5C8B5255" w14:textId="223080B9">
      <w:pPr>
        <w:pStyle w:val="Flietext"/>
      </w:pPr>
      <w:r>
        <w:t xml:space="preserve">The first </w:t>
      </w:r>
      <w:r>
        <w:rPr>
          <w:b/>
        </w:rPr>
        <w:t>Cyplan</w:t>
      </w:r>
      <w:r>
        <w:rPr>
          <w:b/>
          <w:vertAlign w:val="superscript"/>
        </w:rPr>
        <w:t>®</w:t>
      </w:r>
      <w:r>
        <w:t xml:space="preserve"> ORC 70 NT has been in </w:t>
      </w:r>
      <w:r w:rsidR="007E21A7">
        <w:t>operation</w:t>
      </w:r>
      <w:r>
        <w:t xml:space="preserve"> since the renovation of </w:t>
      </w:r>
      <w:r w:rsidR="00A22D69">
        <w:t>a</w:t>
      </w:r>
      <w:r>
        <w:t xml:space="preserve"> decentralized energy production system at an agricultural machinery manufacturer. Since then, two ORC systems coupled with a combined heat and power unit have been converting the waste heat produced into a maximum yield of clean electricity in the most economical way possible. </w:t>
      </w:r>
      <w:r w:rsidR="00455A66">
        <w:t>N</w:t>
      </w:r>
      <w:r>
        <w:t xml:space="preserve">ot only </w:t>
      </w:r>
      <w:r w:rsidR="00455A66">
        <w:t xml:space="preserve">does this </w:t>
      </w:r>
      <w:r>
        <w:t xml:space="preserve">lower the company’s energy costs, but </w:t>
      </w:r>
      <w:r w:rsidR="00455A66">
        <w:t>it</w:t>
      </w:r>
      <w:r>
        <w:t xml:space="preserve"> improves its carbon footprint and ensures stable process management. The low-temperature ORC </w:t>
      </w:r>
      <w:r w:rsidR="00455A66">
        <w:t>can</w:t>
      </w:r>
      <w:r>
        <w:t xml:space="preserve"> utilize heat peaks in the heating system so that the combined heat and power unit can operate around the clock at its highest efficiency for the first time.</w:t>
      </w:r>
    </w:p>
    <w:p w:rsidR="005A64F8" w:rsidP="005A64F8" w:rsidRDefault="005A64F8" w14:paraId="7D614576" w14:textId="77777777">
      <w:pPr>
        <w:pStyle w:val="Flietext"/>
      </w:pPr>
    </w:p>
    <w:p w:rsidR="00BC567C" w:rsidP="00BC567C" w:rsidRDefault="00BC567C" w14:paraId="4D6F00A7" w14:textId="77777777">
      <w:pPr>
        <w:pStyle w:val="Flietext"/>
        <w:spacing w:line="276" w:lineRule="auto"/>
        <w:rPr>
          <w:ins w:author="Akpinar, Kuebra" w:date="2023-02-24T08:38:00Z" w:id="2"/>
          <w:rStyle w:val="Fettung"/>
          <w:bCs/>
          <w:szCs w:val="22"/>
        </w:rPr>
      </w:pPr>
    </w:p>
    <w:p w:rsidR="00301A37" w:rsidP="00BC567C" w:rsidRDefault="00301A37" w14:paraId="637BB0BC" w14:textId="77777777">
      <w:pPr>
        <w:pStyle w:val="Flietext"/>
        <w:spacing w:line="276" w:lineRule="auto"/>
        <w:rPr>
          <w:ins w:author="Akpinar, Kuebra" w:date="2023-02-24T08:38:00Z" w:id="3"/>
          <w:rStyle w:val="Fettung"/>
          <w:bCs/>
          <w:szCs w:val="22"/>
        </w:rPr>
      </w:pPr>
    </w:p>
    <w:p w:rsidR="00301A37" w:rsidP="00BC567C" w:rsidRDefault="00301A37" w14:paraId="10EF54BC" w14:textId="77777777">
      <w:pPr>
        <w:pStyle w:val="Flietext"/>
        <w:spacing w:line="276" w:lineRule="auto"/>
        <w:rPr>
          <w:ins w:author="Akpinar, Kuebra" w:date="2023-02-24T08:38:00Z" w:id="4"/>
          <w:rStyle w:val="Fettung"/>
          <w:bCs/>
          <w:szCs w:val="22"/>
        </w:rPr>
      </w:pPr>
    </w:p>
    <w:p w:rsidR="00301A37" w:rsidP="00BC567C" w:rsidRDefault="00301A37" w14:paraId="2D89BFC5" w14:textId="77777777">
      <w:pPr>
        <w:pStyle w:val="Flietext"/>
        <w:spacing w:line="276" w:lineRule="auto"/>
        <w:rPr>
          <w:ins w:author="Akpinar, Kuebra" w:date="2023-02-24T08:38:00Z" w:id="5"/>
          <w:rStyle w:val="Fettung"/>
          <w:bCs/>
          <w:szCs w:val="22"/>
        </w:rPr>
      </w:pPr>
    </w:p>
    <w:p w:rsidR="00301A37" w:rsidP="00BC567C" w:rsidRDefault="00301A37" w14:paraId="65CF356F" w14:textId="77777777">
      <w:pPr>
        <w:pStyle w:val="Flietext"/>
        <w:spacing w:line="276" w:lineRule="auto"/>
        <w:rPr>
          <w:ins w:author="Akpinar, Kuebra" w:date="2023-02-24T08:38:00Z" w:id="6"/>
          <w:rStyle w:val="Fettung"/>
          <w:bCs/>
          <w:szCs w:val="22"/>
        </w:rPr>
      </w:pPr>
    </w:p>
    <w:p w:rsidR="00301A37" w:rsidP="00BC567C" w:rsidRDefault="00301A37" w14:paraId="61D22EDE" w14:textId="77777777">
      <w:pPr>
        <w:pStyle w:val="Flietext"/>
        <w:spacing w:line="276" w:lineRule="auto"/>
        <w:rPr>
          <w:ins w:author="Akpinar, Kuebra" w:date="2023-02-24T08:38:00Z" w:id="7"/>
          <w:rStyle w:val="Fettung"/>
          <w:bCs/>
          <w:szCs w:val="22"/>
        </w:rPr>
      </w:pPr>
    </w:p>
    <w:p w:rsidR="00301A37" w:rsidP="00BC567C" w:rsidRDefault="00301A37" w14:paraId="2C7C553C" w14:textId="77777777">
      <w:pPr>
        <w:pStyle w:val="Flietext"/>
        <w:spacing w:line="276" w:lineRule="auto"/>
        <w:rPr>
          <w:ins w:author="Akpinar, Kuebra" w:date="2023-02-24T08:38:00Z" w:id="8"/>
          <w:rStyle w:val="Fettung"/>
          <w:bCs/>
          <w:szCs w:val="22"/>
        </w:rPr>
      </w:pPr>
    </w:p>
    <w:p w:rsidR="00301A37" w:rsidP="00BC567C" w:rsidRDefault="00301A37" w14:paraId="1BBA23F6" w14:textId="77777777">
      <w:pPr>
        <w:pStyle w:val="Flietext"/>
        <w:spacing w:line="276" w:lineRule="auto"/>
        <w:rPr>
          <w:ins w:author="Akpinar, Kuebra" w:date="2023-02-24T08:38:00Z" w:id="9"/>
          <w:rStyle w:val="Fettung"/>
          <w:bCs/>
          <w:szCs w:val="22"/>
        </w:rPr>
      </w:pPr>
    </w:p>
    <w:p w:rsidR="00301A37" w:rsidP="00BC567C" w:rsidRDefault="00301A37" w14:paraId="4079208A" w14:textId="77777777">
      <w:pPr>
        <w:pStyle w:val="Flietext"/>
        <w:spacing w:line="276" w:lineRule="auto"/>
        <w:rPr>
          <w:ins w:author="Akpinar, Kuebra" w:date="2023-02-24T08:38:00Z" w:id="10"/>
          <w:rStyle w:val="Fettung"/>
          <w:bCs/>
          <w:szCs w:val="22"/>
        </w:rPr>
      </w:pPr>
    </w:p>
    <w:p w:rsidR="00301A37" w:rsidP="00BC567C" w:rsidRDefault="00301A37" w14:paraId="2DADF2E8" w14:textId="77777777">
      <w:pPr>
        <w:pStyle w:val="Flietext"/>
        <w:spacing w:line="276" w:lineRule="auto"/>
        <w:rPr>
          <w:ins w:author="Akpinar, Kuebra" w:date="2023-02-24T08:38:00Z" w:id="11"/>
          <w:rStyle w:val="Fettung"/>
          <w:bCs/>
          <w:szCs w:val="22"/>
        </w:rPr>
      </w:pPr>
    </w:p>
    <w:p w:rsidR="00301A37" w:rsidP="00BC567C" w:rsidRDefault="00301A37" w14:paraId="5E8BE61B" w14:textId="77777777">
      <w:pPr>
        <w:pStyle w:val="Flietext"/>
        <w:spacing w:line="276" w:lineRule="auto"/>
        <w:rPr>
          <w:ins w:author="Akpinar, Kuebra" w:date="2023-02-24T08:38:00Z" w:id="12"/>
          <w:rStyle w:val="Fettung"/>
          <w:bCs/>
          <w:szCs w:val="22"/>
        </w:rPr>
      </w:pPr>
    </w:p>
    <w:p w:rsidR="00301A37" w:rsidP="00BC567C" w:rsidRDefault="00301A37" w14:paraId="7A875A90" w14:textId="77777777">
      <w:pPr>
        <w:pStyle w:val="Flietext"/>
        <w:spacing w:line="276" w:lineRule="auto"/>
        <w:rPr>
          <w:ins w:author="Akpinar, Kuebra" w:date="2023-02-24T08:38:00Z" w:id="13"/>
          <w:rStyle w:val="Fettung"/>
          <w:bCs/>
          <w:szCs w:val="22"/>
        </w:rPr>
      </w:pPr>
    </w:p>
    <w:p w:rsidR="00301A37" w:rsidP="00BC567C" w:rsidRDefault="00301A37" w14:paraId="190C2987" w14:textId="77777777">
      <w:pPr>
        <w:pStyle w:val="Flietext"/>
        <w:spacing w:line="276" w:lineRule="auto"/>
        <w:rPr>
          <w:rStyle w:val="Fettung"/>
          <w:bCs/>
          <w:szCs w:val="22"/>
        </w:rPr>
      </w:pPr>
    </w:p>
    <w:p w:rsidRPr="00BC567C" w:rsidR="005B4385" w:rsidP="00BC567C" w:rsidRDefault="00BC567C" w14:paraId="6DE45FB1" w14:textId="4F1400C9">
      <w:pPr>
        <w:pStyle w:val="Flietext"/>
        <w:spacing w:line="276" w:lineRule="auto"/>
        <w:rPr>
          <w:rStyle w:val="Fettung"/>
          <w:szCs w:val="22"/>
        </w:rPr>
      </w:pPr>
      <w:r>
        <w:rPr>
          <w:rStyle w:val="Fettung"/>
        </w:rPr>
        <w:lastRenderedPageBreak/>
        <w:t>Pictures</w:t>
      </w:r>
    </w:p>
    <w:p w:rsidR="00BC567C" w:rsidP="00BC567C" w:rsidRDefault="00C56662" w14:paraId="0D13CD10" w14:textId="73EAA630">
      <w:pPr>
        <w:pStyle w:val="Aufzhlungen1"/>
        <w:numPr>
          <w:ilvl w:val="0"/>
          <w:numId w:val="0"/>
        </w:numPr>
        <w:rPr>
          <w:rStyle w:val="Fettung"/>
        </w:rPr>
      </w:pPr>
      <w:r>
        <w:rPr>
          <w:noProof/>
        </w:rPr>
        <w:drawing>
          <wp:inline distT="0" distB="0" distL="0" distR="0" wp14:anchorId="0BF66784" wp14:editId="696067BE">
            <wp:extent cx="4928235" cy="3285490"/>
            <wp:effectExtent l="0" t="0" r="571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4928235" cy="3285490"/>
                    </a:xfrm>
                    <a:prstGeom prst="rect">
                      <a:avLst/>
                    </a:prstGeom>
                    <a:noFill/>
                    <a:ln>
                      <a:noFill/>
                    </a:ln>
                  </pic:spPr>
                </pic:pic>
              </a:graphicData>
            </a:graphic>
          </wp:inline>
        </w:drawing>
      </w:r>
    </w:p>
    <w:p w:rsidR="00BC567C" w:rsidP="00BC567C" w:rsidRDefault="00BC567C" w14:paraId="4BAE9BBB" w14:textId="1EC6F652">
      <w:pPr>
        <w:pStyle w:val="Aufzhlungen1"/>
        <w:numPr>
          <w:ilvl w:val="0"/>
          <w:numId w:val="0"/>
        </w:numPr>
        <w:rPr>
          <w:b/>
        </w:rPr>
      </w:pPr>
    </w:p>
    <w:p w:rsidRPr="009E43B6" w:rsidR="00BC567C" w:rsidP="00BC567C" w:rsidRDefault="00BC567C" w14:paraId="04992243" w14:textId="25EC4BD7">
      <w:pPr>
        <w:pStyle w:val="Aufzhlungen1"/>
        <w:numPr>
          <w:ilvl w:val="0"/>
          <w:numId w:val="0"/>
        </w:numPr>
        <w:ind w:left="284" w:hanging="284"/>
        <w:rPr>
          <w:b/>
        </w:rPr>
      </w:pPr>
      <w:r>
        <w:rPr>
          <w:b/>
        </w:rPr>
        <w:t xml:space="preserve">Picture 1: </w:t>
      </w:r>
      <w:r w:rsidRPr="00AA1BC0" w:rsidR="00AA1BC0">
        <w:rPr>
          <w:bCs/>
        </w:rPr>
        <w:t>A</w:t>
      </w:r>
      <w:r w:rsidR="00A22D69">
        <w:rPr>
          <w:b/>
        </w:rPr>
        <w:t xml:space="preserve"> </w:t>
      </w:r>
      <w:r w:rsidR="00A22D69">
        <w:t>p</w:t>
      </w:r>
      <w:r>
        <w:t xml:space="preserve">atented turbo generator from Dürr </w:t>
      </w:r>
      <w:r w:rsidR="00A22D69">
        <w:t>i</w:t>
      </w:r>
      <w:r>
        <w:t xml:space="preserve">s the core component of the </w:t>
      </w:r>
      <w:r>
        <w:rPr>
          <w:b/>
        </w:rPr>
        <w:t>Cyplan</w:t>
      </w:r>
      <w:r>
        <w:rPr>
          <w:b/>
          <w:vertAlign w:val="superscript"/>
        </w:rPr>
        <w:t>®</w:t>
      </w:r>
      <w:r>
        <w:t xml:space="preserve"> ORC</w:t>
      </w:r>
    </w:p>
    <w:p w:rsidR="00BC567C" w:rsidP="00BC567C" w:rsidRDefault="00BC567C" w14:paraId="01C42934" w14:textId="7C3F3ED0">
      <w:pPr>
        <w:pStyle w:val="Aufzhlungen1"/>
        <w:numPr>
          <w:ilvl w:val="0"/>
          <w:numId w:val="0"/>
        </w:numPr>
      </w:pPr>
    </w:p>
    <w:p w:rsidR="000F5649" w:rsidP="00BC567C" w:rsidRDefault="003674E4" w14:paraId="2159B237" w14:textId="75EA606B">
      <w:pPr>
        <w:pStyle w:val="Aufzhlungen1"/>
        <w:numPr>
          <w:ilvl w:val="0"/>
          <w:numId w:val="0"/>
        </w:numPr>
      </w:pPr>
      <w:r>
        <w:rPr>
          <w:noProof/>
        </w:rPr>
        <w:drawing>
          <wp:inline distT="0" distB="0" distL="0" distR="0" wp14:anchorId="3B81CEED" wp14:editId="7DEC1CDB">
            <wp:extent cx="4448175" cy="2943225"/>
            <wp:effectExtent l="0" t="0" r="9525" b="952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rotWithShape="1">
                    <a:blip r:embed="rId13" cstate="print">
                      <a:extLst>
                        <a:ext uri="{28A0092B-C50C-407E-A947-70E740481C1C}">
                          <a14:useLocalDpi xmlns:a14="http://schemas.microsoft.com/office/drawing/2010/main"/>
                        </a:ext>
                      </a:extLst>
                    </a:blip>
                    <a:srcRect/>
                    <a:stretch/>
                  </pic:blipFill>
                  <pic:spPr bwMode="auto">
                    <a:xfrm>
                      <a:off x="0" y="0"/>
                      <a:ext cx="4448175" cy="2943225"/>
                    </a:xfrm>
                    <a:prstGeom prst="rect">
                      <a:avLst/>
                    </a:prstGeom>
                    <a:noFill/>
                    <a:ln>
                      <a:noFill/>
                    </a:ln>
                    <a:extLst>
                      <a:ext uri="{53640926-AAD7-44D8-BBD7-CCE9431645EC}">
                        <a14:shadowObscured xmlns:a14="http://schemas.microsoft.com/office/drawing/2010/main"/>
                      </a:ext>
                    </a:extLst>
                  </pic:spPr>
                </pic:pic>
              </a:graphicData>
            </a:graphic>
          </wp:inline>
        </w:drawing>
      </w:r>
    </w:p>
    <w:p w:rsidR="00BC567C" w:rsidP="00BC567C" w:rsidRDefault="00BC567C" w14:paraId="5D6D6098" w14:textId="595A8110">
      <w:pPr>
        <w:pStyle w:val="Aufzhlungen1"/>
        <w:numPr>
          <w:ilvl w:val="0"/>
          <w:numId w:val="0"/>
        </w:numPr>
      </w:pPr>
    </w:p>
    <w:p w:rsidR="00BC567C" w:rsidP="00BC567C" w:rsidRDefault="00BC567C" w14:paraId="481F839C" w14:textId="379469EF">
      <w:pPr>
        <w:pStyle w:val="Aufzhlungen1"/>
        <w:numPr>
          <w:ilvl w:val="0"/>
          <w:numId w:val="0"/>
        </w:numPr>
      </w:pPr>
      <w:r>
        <w:rPr>
          <w:b/>
        </w:rPr>
        <w:t>Picture 2:</w:t>
      </w:r>
      <w:r>
        <w:t xml:space="preserve"> </w:t>
      </w:r>
      <w:r w:rsidR="00A22D69">
        <w:t>A f</w:t>
      </w:r>
      <w:r>
        <w:t xml:space="preserve">unctional schematic of a </w:t>
      </w:r>
      <w:r>
        <w:rPr>
          <w:b/>
        </w:rPr>
        <w:t>Cyplan</w:t>
      </w:r>
      <w:r>
        <w:rPr>
          <w:b/>
          <w:vertAlign w:val="superscript"/>
        </w:rPr>
        <w:t>®</w:t>
      </w:r>
      <w:r>
        <w:t xml:space="preserve"> ORC</w:t>
      </w:r>
    </w:p>
    <w:p w:rsidR="00FB5C95" w:rsidP="00FB5C95" w:rsidRDefault="00FB5C95" w14:paraId="43C7822B" w14:textId="77777777">
      <w:pPr>
        <w:pStyle w:val="InfoKontaktseite"/>
        <w:pageBreakBefore w:val="0"/>
      </w:pPr>
    </w:p>
    <w:p w:rsidR="000A0EF5" w:rsidP="00B46B36" w:rsidRDefault="000A0EF5" w14:paraId="005A93BC" w14:textId="77777777">
      <w:pPr>
        <w:pStyle w:val="Disclaimer"/>
        <w:spacing w:line="276" w:lineRule="auto"/>
        <w:rPr>
          <w:rStyle w:val="DisclaimerZchn"/>
          <w:color w:val="auto"/>
          <w:sz w:val="18"/>
          <w:szCs w:val="18"/>
        </w:rPr>
      </w:pPr>
    </w:p>
    <w:p w:rsidR="00A77776" w:rsidP="00A77776" w:rsidRDefault="00A77776" w14:paraId="44D580F8" w14:textId="77777777">
      <w:pPr>
        <w:pStyle w:val="Flietext"/>
        <w:spacing w:line="240" w:lineRule="auto"/>
        <w:rPr>
          <w:sz w:val="18"/>
          <w:szCs w:val="18"/>
        </w:rPr>
      </w:pPr>
      <w:r w:rsidRPr="00A77776">
        <w:rPr>
          <w:sz w:val="18"/>
          <w:szCs w:val="18"/>
        </w:rPr>
        <w:t xml:space="preserve">The Dürr Group is one of the world's leading mechanical and plant engineering firms with extensive expertise in automation, </w:t>
      </w:r>
      <w:proofErr w:type="gramStart"/>
      <w:r w:rsidRPr="00A77776">
        <w:rPr>
          <w:sz w:val="18"/>
          <w:szCs w:val="18"/>
        </w:rPr>
        <w:t>digitalization</w:t>
      </w:r>
      <w:proofErr w:type="gramEnd"/>
      <w:r w:rsidRPr="00A77776">
        <w:rPr>
          <w:sz w:val="18"/>
          <w:szCs w:val="18"/>
        </w:rPr>
        <w:t xml:space="preserve"> and energy efficiency. Its products, systems and services enable highly efficient and sustainable manufacturing processes in different industries. The Dürr Group primarily supplies the automotive industry, producers of furniture and timber houses as well as the chemical, pharmaceutical, medical </w:t>
      </w:r>
      <w:proofErr w:type="gramStart"/>
      <w:r w:rsidRPr="00A77776">
        <w:rPr>
          <w:sz w:val="18"/>
          <w:szCs w:val="18"/>
        </w:rPr>
        <w:t>devices</w:t>
      </w:r>
      <w:proofErr w:type="gramEnd"/>
      <w:r w:rsidRPr="00A77776">
        <w:rPr>
          <w:sz w:val="18"/>
          <w:szCs w:val="18"/>
        </w:rPr>
        <w:t xml:space="preserve"> and electrical engineering sectors. It generated sales of €4.3 billion in 2022. The company has about 18,500 employees and 123 business locations in 32 countries. The Dürr Group operates in the market with the brands Dürr, Schenck and HOMAG and with five divisions:</w:t>
      </w:r>
    </w:p>
    <w:p w:rsidRPr="00A77776" w:rsidR="008E0B84" w:rsidP="00A77776" w:rsidRDefault="008E0B84" w14:paraId="5309C4D6" w14:textId="77777777">
      <w:pPr>
        <w:pStyle w:val="Flietext"/>
        <w:spacing w:line="240" w:lineRule="auto"/>
        <w:rPr>
          <w:sz w:val="18"/>
          <w:szCs w:val="18"/>
        </w:rPr>
      </w:pPr>
    </w:p>
    <w:p w:rsidRPr="00A77776" w:rsidR="00A77776" w:rsidP="00A77776" w:rsidRDefault="00A77776" w14:paraId="4DC17A1E" w14:textId="77777777">
      <w:pPr>
        <w:pStyle w:val="Flietext"/>
        <w:spacing w:line="240" w:lineRule="auto"/>
        <w:rPr>
          <w:sz w:val="18"/>
          <w:szCs w:val="18"/>
        </w:rPr>
      </w:pPr>
      <w:r w:rsidRPr="001B7C61">
        <w:rPr>
          <w:b/>
          <w:bCs/>
          <w:sz w:val="18"/>
          <w:szCs w:val="18"/>
        </w:rPr>
        <w:t>Paint and Final Assembly Systems:</w:t>
      </w:r>
      <w:r w:rsidRPr="00A77776">
        <w:rPr>
          <w:sz w:val="18"/>
          <w:szCs w:val="18"/>
        </w:rPr>
        <w:t xml:space="preserve"> paint shops as well as final assembly, testing and filling technology for the automotive industry, </w:t>
      </w:r>
      <w:proofErr w:type="gramStart"/>
      <w:r w:rsidRPr="00A77776">
        <w:rPr>
          <w:sz w:val="18"/>
          <w:szCs w:val="18"/>
        </w:rPr>
        <w:t>assembly</w:t>
      </w:r>
      <w:proofErr w:type="gramEnd"/>
      <w:r w:rsidRPr="00A77776">
        <w:rPr>
          <w:sz w:val="18"/>
          <w:szCs w:val="18"/>
        </w:rPr>
        <w:t xml:space="preserve"> and test systems for medical devices</w:t>
      </w:r>
    </w:p>
    <w:p w:rsidRPr="00A77776" w:rsidR="00A77776" w:rsidP="00A77776" w:rsidRDefault="00A77776" w14:paraId="1276AA71" w14:textId="243ADDFE">
      <w:pPr>
        <w:pStyle w:val="Flietext"/>
        <w:spacing w:line="240" w:lineRule="auto"/>
        <w:rPr>
          <w:sz w:val="18"/>
          <w:szCs w:val="18"/>
        </w:rPr>
      </w:pPr>
      <w:r w:rsidRPr="001B7C61">
        <w:rPr>
          <w:b/>
          <w:bCs/>
          <w:sz w:val="18"/>
          <w:szCs w:val="18"/>
        </w:rPr>
        <w:t>Application Technology:</w:t>
      </w:r>
      <w:r w:rsidRPr="00A77776">
        <w:rPr>
          <w:sz w:val="18"/>
          <w:szCs w:val="18"/>
        </w:rPr>
        <w:t xml:space="preserve"> robot technologies for the automated application of paint, </w:t>
      </w:r>
      <w:proofErr w:type="gramStart"/>
      <w:r w:rsidRPr="00A77776">
        <w:rPr>
          <w:sz w:val="18"/>
          <w:szCs w:val="18"/>
        </w:rPr>
        <w:t>sealants</w:t>
      </w:r>
      <w:proofErr w:type="gramEnd"/>
      <w:r w:rsidRPr="00A77776">
        <w:rPr>
          <w:sz w:val="18"/>
          <w:szCs w:val="18"/>
        </w:rPr>
        <w:t xml:space="preserve"> and adhesives </w:t>
      </w:r>
    </w:p>
    <w:p w:rsidRPr="00A77776" w:rsidR="00A77776" w:rsidP="00A77776" w:rsidRDefault="00A77776" w14:paraId="6D7566D9" w14:textId="77777777">
      <w:pPr>
        <w:pStyle w:val="Flietext"/>
        <w:spacing w:line="240" w:lineRule="auto"/>
        <w:rPr>
          <w:sz w:val="18"/>
          <w:szCs w:val="18"/>
        </w:rPr>
      </w:pPr>
      <w:r w:rsidRPr="001B7C61">
        <w:rPr>
          <w:b/>
          <w:bCs/>
          <w:sz w:val="18"/>
          <w:szCs w:val="18"/>
        </w:rPr>
        <w:t>Clean Technology Systems:</w:t>
      </w:r>
      <w:r w:rsidRPr="00A77776">
        <w:rPr>
          <w:sz w:val="18"/>
          <w:szCs w:val="18"/>
        </w:rPr>
        <w:t xml:space="preserve"> air pollution control, coating systems for battery electrodes and noise abatement systems</w:t>
      </w:r>
    </w:p>
    <w:p w:rsidRPr="00A77776" w:rsidR="00A77776" w:rsidP="00A77776" w:rsidRDefault="00A77776" w14:paraId="4BF77CB5" w14:textId="77777777">
      <w:pPr>
        <w:pStyle w:val="Flietext"/>
        <w:spacing w:line="240" w:lineRule="auto"/>
        <w:rPr>
          <w:sz w:val="18"/>
          <w:szCs w:val="18"/>
        </w:rPr>
      </w:pPr>
      <w:r w:rsidRPr="001B7C61">
        <w:rPr>
          <w:b/>
          <w:bCs/>
          <w:sz w:val="18"/>
          <w:szCs w:val="18"/>
        </w:rPr>
        <w:t>Measuring and Process Systems:</w:t>
      </w:r>
      <w:r w:rsidRPr="00A77776">
        <w:rPr>
          <w:sz w:val="18"/>
          <w:szCs w:val="18"/>
        </w:rPr>
        <w:t xml:space="preserve"> balancing equipment and diagnostic technology </w:t>
      </w:r>
    </w:p>
    <w:p w:rsidRPr="00A77776" w:rsidR="00A77776" w:rsidP="00A77776" w:rsidRDefault="00A77776" w14:paraId="7077F88E" w14:textId="77777777">
      <w:pPr>
        <w:pStyle w:val="Flietext"/>
        <w:spacing w:line="240" w:lineRule="auto"/>
        <w:rPr>
          <w:sz w:val="18"/>
          <w:szCs w:val="18"/>
        </w:rPr>
      </w:pPr>
      <w:r w:rsidRPr="001B7C61">
        <w:rPr>
          <w:b/>
          <w:bCs/>
          <w:sz w:val="18"/>
          <w:szCs w:val="18"/>
        </w:rPr>
        <w:t>Woodworking Machinery and Systems:</w:t>
      </w:r>
      <w:r w:rsidRPr="00A77776">
        <w:rPr>
          <w:sz w:val="18"/>
          <w:szCs w:val="18"/>
        </w:rPr>
        <w:t xml:space="preserve"> machinery and equipment for the woodworking industry</w:t>
      </w:r>
    </w:p>
    <w:p w:rsidRPr="00F81DA5" w:rsidR="00910850" w:rsidP="00910850" w:rsidRDefault="00910850" w14:paraId="73DD82A8" w14:textId="77777777">
      <w:pPr>
        <w:pStyle w:val="Flietext"/>
        <w:spacing w:line="240" w:lineRule="auto"/>
      </w:pPr>
    </w:p>
    <w:p w:rsidR="00910850" w:rsidP="00910850" w:rsidRDefault="00910850" w14:paraId="13EA5015" w14:textId="77777777">
      <w:pPr>
        <w:pStyle w:val="Flietext"/>
      </w:pPr>
    </w:p>
    <w:p w:rsidRPr="008C0CF9" w:rsidR="00910850" w:rsidP="00910850" w:rsidRDefault="00910850" w14:paraId="1F0F0295" w14:textId="77777777">
      <w:pPr>
        <w:spacing w:line="280" w:lineRule="atLeast"/>
        <w:rPr>
          <w:rFonts w:ascii="Arial" w:hAnsi="Arial" w:eastAsia="Arial" w:cs="Arial"/>
          <w:szCs w:val="22"/>
        </w:rPr>
      </w:pPr>
      <w:r w:rsidRPr="008C0CF9">
        <w:rPr>
          <w:rStyle w:val="Fettung"/>
          <w:rFonts w:ascii="Arial" w:hAnsi="Arial" w:eastAsia="Arial" w:cs="Arial"/>
          <w:bCs/>
          <w:szCs w:val="22"/>
        </w:rPr>
        <w:t>Contact</w:t>
      </w:r>
    </w:p>
    <w:p w:rsidRPr="008C0CF9" w:rsidR="00910850" w:rsidP="00910850" w:rsidRDefault="00910850" w14:paraId="1DE2D683" w14:textId="77777777">
      <w:pPr>
        <w:tabs>
          <w:tab w:val="left" w:pos="851"/>
          <w:tab w:val="left" w:pos="4253"/>
        </w:tabs>
        <w:spacing w:line="276" w:lineRule="auto"/>
        <w:ind w:right="284"/>
        <w:rPr>
          <w:rFonts w:ascii="Arial" w:hAnsi="Arial" w:eastAsia="Arial" w:cs="Arial"/>
          <w:szCs w:val="22"/>
        </w:rPr>
      </w:pPr>
      <w:r w:rsidRPr="008C0CF9">
        <w:rPr>
          <w:rFonts w:ascii="Arial" w:hAnsi="Arial" w:eastAsia="Arial" w:cs="Arial"/>
          <w:szCs w:val="22"/>
        </w:rPr>
        <w:t>Dürr Systems AG</w:t>
      </w:r>
    </w:p>
    <w:p w:rsidRPr="008C0CF9" w:rsidR="00910850" w:rsidP="00910850" w:rsidRDefault="00910850" w14:paraId="224C24E7" w14:textId="77777777">
      <w:pPr>
        <w:tabs>
          <w:tab w:val="left" w:pos="851"/>
          <w:tab w:val="left" w:pos="4253"/>
        </w:tabs>
        <w:spacing w:line="276" w:lineRule="auto"/>
        <w:ind w:right="284"/>
        <w:rPr>
          <w:rFonts w:ascii="Arial" w:hAnsi="Arial" w:eastAsia="Arial" w:cs="Arial"/>
          <w:szCs w:val="22"/>
        </w:rPr>
      </w:pPr>
      <w:r w:rsidRPr="008C0CF9">
        <w:rPr>
          <w:rFonts w:ascii="Arial" w:hAnsi="Arial" w:eastAsia="Arial" w:cs="Arial"/>
          <w:szCs w:val="22"/>
        </w:rPr>
        <w:t>Kristin Roth</w:t>
      </w:r>
    </w:p>
    <w:p w:rsidR="00910850" w:rsidP="00910850" w:rsidRDefault="00910850" w14:paraId="5E306611" w14:textId="77777777">
      <w:pPr>
        <w:tabs>
          <w:tab w:val="left" w:pos="851"/>
          <w:tab w:val="left" w:pos="4253"/>
        </w:tabs>
        <w:spacing w:line="276" w:lineRule="auto"/>
        <w:ind w:right="284"/>
        <w:rPr>
          <w:rFonts w:ascii="Arial" w:hAnsi="Arial" w:eastAsia="Arial" w:cs="Arial"/>
          <w:szCs w:val="22"/>
        </w:rPr>
      </w:pPr>
      <w:r w:rsidRPr="6C8CF35F">
        <w:rPr>
          <w:rFonts w:ascii="Arial" w:hAnsi="Arial" w:eastAsia="Arial" w:cs="Arial"/>
          <w:szCs w:val="22"/>
        </w:rPr>
        <w:t>Marketing</w:t>
      </w:r>
    </w:p>
    <w:p w:rsidR="00910850" w:rsidP="00910850" w:rsidRDefault="00910850" w14:paraId="01C88434" w14:textId="77777777">
      <w:pPr>
        <w:tabs>
          <w:tab w:val="left" w:pos="851"/>
          <w:tab w:val="left" w:pos="4253"/>
        </w:tabs>
        <w:spacing w:line="276" w:lineRule="auto"/>
        <w:ind w:right="284"/>
        <w:rPr>
          <w:rFonts w:ascii="Arial" w:hAnsi="Arial" w:eastAsia="Arial" w:cs="Arial"/>
          <w:szCs w:val="22"/>
        </w:rPr>
      </w:pPr>
      <w:r w:rsidRPr="6C8CF35F">
        <w:rPr>
          <w:rFonts w:ascii="Arial" w:hAnsi="Arial" w:eastAsia="Arial" w:cs="Arial"/>
          <w:szCs w:val="22"/>
        </w:rPr>
        <w:t xml:space="preserve">Phone: </w:t>
      </w:r>
      <w:r w:rsidRPr="00CB6E1E">
        <w:rPr>
          <w:rFonts w:ascii="Arial" w:hAnsi="Arial" w:eastAsia="Arial" w:cs="Arial"/>
          <w:szCs w:val="22"/>
        </w:rPr>
        <w:t>+49 7142 78-4854</w:t>
      </w:r>
    </w:p>
    <w:p w:rsidR="00910850" w:rsidP="00910850" w:rsidRDefault="00910850" w14:paraId="04847332" w14:textId="77777777">
      <w:pPr>
        <w:tabs>
          <w:tab w:val="left" w:pos="851"/>
          <w:tab w:val="left" w:pos="4253"/>
        </w:tabs>
        <w:spacing w:line="276" w:lineRule="auto"/>
        <w:ind w:right="284"/>
        <w:rPr>
          <w:rFonts w:ascii="Arial" w:hAnsi="Arial" w:eastAsia="Arial" w:cs="Arial"/>
          <w:szCs w:val="22"/>
        </w:rPr>
      </w:pPr>
      <w:r w:rsidRPr="6C8CF35F">
        <w:rPr>
          <w:rFonts w:ascii="Arial" w:hAnsi="Arial" w:eastAsia="Arial" w:cs="Arial"/>
          <w:szCs w:val="22"/>
        </w:rPr>
        <w:t xml:space="preserve">E-Mail: </w:t>
      </w:r>
      <w:r w:rsidRPr="00CB6E1E">
        <w:t>kristin.roth@durr.com</w:t>
      </w:r>
    </w:p>
    <w:p w:rsidR="000A0EF5" w:rsidP="00B46B36" w:rsidRDefault="00301A37" w14:paraId="479A24C6" w14:textId="26997371">
      <w:pPr>
        <w:pStyle w:val="Disclaimer"/>
        <w:spacing w:line="276" w:lineRule="auto"/>
        <w:rPr>
          <w:rStyle w:val="DisclaimerZchn"/>
          <w:color w:val="auto"/>
          <w:sz w:val="18"/>
          <w:szCs w:val="18"/>
        </w:rPr>
      </w:pPr>
      <w:hyperlink r:id="rId14">
        <w:r w:rsidRPr="6C8CF35F" w:rsidR="00910850">
          <w:rPr>
            <w:rStyle w:val="Hyperlink"/>
            <w:rFonts w:eastAsia="Arial"/>
            <w:szCs w:val="22"/>
            <w:lang w:val="it-IT"/>
          </w:rPr>
          <w:t>www.durr.com</w:t>
        </w:r>
      </w:hyperlink>
    </w:p>
    <w:p w:rsidR="000A0EF5" w:rsidP="00B46B36" w:rsidRDefault="000A0EF5" w14:paraId="077AA63E" w14:textId="77777777">
      <w:pPr>
        <w:pStyle w:val="Disclaimer"/>
        <w:spacing w:line="276" w:lineRule="auto"/>
        <w:rPr>
          <w:rStyle w:val="DisclaimerZchn"/>
          <w:color w:val="auto"/>
          <w:sz w:val="18"/>
          <w:szCs w:val="18"/>
        </w:rPr>
      </w:pPr>
    </w:p>
    <w:sectPr w:rsidR="000A0EF5" w:rsidSect="00B143FE">
      <w:headerReference w:type="even" r:id="rId15"/>
      <w:headerReference w:type="default" r:id="rId16"/>
      <w:footerReference w:type="even" r:id="rId17"/>
      <w:footerReference w:type="default" r:id="rId18"/>
      <w:headerReference w:type="first" r:id="rId19"/>
      <w:footerReference w:type="first" r:id="rId20"/>
      <w:pgSz w:w="11900" w:h="16840" w:orient="portrait"/>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101C7" w:rsidP="00D9165E" w:rsidRDefault="006101C7" w14:paraId="77ABACBC" w14:textId="77777777">
      <w:r>
        <w:separator/>
      </w:r>
    </w:p>
  </w:endnote>
  <w:endnote w:type="continuationSeparator" w:id="0">
    <w:p w:rsidR="006101C7" w:rsidP="00D9165E" w:rsidRDefault="006101C7" w14:paraId="1C3B0109" w14:textId="77777777">
      <w:r>
        <w:continuationSeparator/>
      </w:r>
    </w:p>
  </w:endnote>
  <w:endnote w:type="continuationNotice" w:id="1">
    <w:p w:rsidR="006101C7" w:rsidRDefault="006101C7" w14:paraId="7E41F460" w14:textId="7777777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charset w:val="00"/>
    <w:family w:val="roman"/>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charset w:val="00"/>
    <w:family w:val="roman"/>
    <w:pitch w:val="default"/>
  </w:font>
  <w:font w:name="MS PGothic">
    <w:panose1 w:val="020B0600070205080204"/>
    <w:charset w:val="80"/>
    <w:family w:val="swiss"/>
    <w:pitch w:val="variable"/>
    <w:sig w:usb0="E00002FF" w:usb1="6AC7FDFB" w:usb2="08000012" w:usb3="00000000" w:csb0="0002009F" w:csb1="00000000"/>
  </w:font>
  <w:font w:name="Minion Pro">
    <w:altName w:val="Cambria"/>
    <w:charset w:val="00"/>
    <w:family w:val="auto"/>
    <w:pitch w:val="default"/>
    <w:sig w:usb0="00000000" w:usb1="0000000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F7D06" w:rsidRDefault="009F7D06" w14:paraId="07E03DD3" w14:textId="7777777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85432F" w:rsidR="005A64F8" w:rsidP="005218C8" w:rsidRDefault="005A64F8" w14:paraId="17BA6E5A" w14:textId="6D714D6D">
    <w:pPr>
      <w:pStyle w:val="Fuzeile"/>
    </w:pPr>
    <w:r w:rsidRPr="006E5C09">
      <w:fldChar w:fldCharType="begin"/>
    </w:r>
    <w:r w:rsidRPr="006E5C09">
      <w:instrText xml:space="preserve"> IF  \* MERGEFORMAT </w:instrText>
    </w:r>
    <w:r>
      <w:fldChar w:fldCharType="begin"/>
    </w:r>
    <w:r>
      <w:instrText> NUMPAGES  \* MERGEFORMAT </w:instrText>
    </w:r>
    <w:r>
      <w:fldChar w:fldCharType="separate"/>
    </w:r>
    <w:r w:rsidR="00301A37">
      <w:instrText>4</w:instrText>
    </w:r>
    <w:r>
      <w:fldChar w:fldCharType="end"/>
    </w:r>
    <w:r w:rsidRPr="006E5C09">
      <w:instrText>&gt;"1" "</w:instrText>
    </w:r>
    <w:r w:rsidRPr="006E5C09">
      <w:fldChar w:fldCharType="begin"/>
    </w:r>
    <w:r w:rsidRPr="006E5C09">
      <w:instrText xml:space="preserve"> PAGE  \* MERGEFORMAT </w:instrText>
    </w:r>
    <w:r w:rsidRPr="006E5C09">
      <w:fldChar w:fldCharType="separate"/>
    </w:r>
    <w:r w:rsidR="00301A37">
      <w:instrText>4</w:instrText>
    </w:r>
    <w:r w:rsidRPr="006E5C09">
      <w:fldChar w:fldCharType="end"/>
    </w:r>
    <w:r w:rsidRPr="006E5C09">
      <w:instrText>/</w:instrText>
    </w:r>
    <w:r>
      <w:fldChar w:fldCharType="begin"/>
    </w:r>
    <w:r>
      <w:instrText> NUMPAGES  \* MERGEFORMAT </w:instrText>
    </w:r>
    <w:r>
      <w:fldChar w:fldCharType="separate"/>
    </w:r>
    <w:r w:rsidR="00301A37">
      <w:instrText>4</w:instrText>
    </w:r>
    <w:r>
      <w:fldChar w:fldCharType="end"/>
    </w:r>
    <w:r w:rsidRPr="006E5C09">
      <w:instrText>" "</w:instrText>
    </w:r>
    <w:r w:rsidRPr="006E5C09">
      <w:fldChar w:fldCharType="separate"/>
    </w:r>
    <w:r w:rsidR="00301A37">
      <w:t>4</w:t>
    </w:r>
    <w:r w:rsidRPr="006E5C09" w:rsidR="00301A37">
      <w:t>/</w:t>
    </w:r>
    <w:r w:rsidR="00301A37">
      <w:t>4</w:t>
    </w:r>
    <w:r w:rsidRPr="006E5C09">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5218C8" w:rsidR="005A64F8" w:rsidP="005218C8" w:rsidRDefault="005A64F8" w14:paraId="6FE2977D" w14:textId="1D4ADF84">
    <w:pPr>
      <w:pStyle w:val="Kopfzeile"/>
    </w:pPr>
    <w:r w:rsidRPr="005218C8">
      <w:fldChar w:fldCharType="begin"/>
    </w:r>
    <w:r w:rsidRPr="005218C8">
      <w:instrText xml:space="preserve"> IF  \* MERGEFORMAT </w:instrText>
    </w:r>
    <w:r>
      <w:fldChar w:fldCharType="begin"/>
    </w:r>
    <w:r>
      <w:instrText> NUMPAGES  \* MERGEFORMAT </w:instrText>
    </w:r>
    <w:r>
      <w:fldChar w:fldCharType="separate"/>
    </w:r>
    <w:r w:rsidR="00301A37">
      <w:instrText>4</w:instrText>
    </w:r>
    <w:r>
      <w:fldChar w:fldCharType="end"/>
    </w:r>
    <w:r w:rsidRPr="005218C8">
      <w:instrText>&gt;"1" "</w:instrText>
    </w:r>
    <w:r w:rsidRPr="005218C8">
      <w:fldChar w:fldCharType="begin"/>
    </w:r>
    <w:r w:rsidRPr="005218C8">
      <w:instrText xml:space="preserve"> PAGE  \* MERGEFORMAT </w:instrText>
    </w:r>
    <w:r w:rsidRPr="005218C8">
      <w:fldChar w:fldCharType="separate"/>
    </w:r>
    <w:r w:rsidR="00301A37">
      <w:instrText>1</w:instrText>
    </w:r>
    <w:r w:rsidRPr="005218C8">
      <w:fldChar w:fldCharType="end"/>
    </w:r>
    <w:r w:rsidRPr="005218C8">
      <w:instrText>/</w:instrText>
    </w:r>
    <w:r>
      <w:fldChar w:fldCharType="begin"/>
    </w:r>
    <w:r>
      <w:instrText> NUMPAGES  \* MERGEFORMAT </w:instrText>
    </w:r>
    <w:r>
      <w:fldChar w:fldCharType="separate"/>
    </w:r>
    <w:r w:rsidR="00301A37">
      <w:instrText>4</w:instrText>
    </w:r>
    <w:r>
      <w:fldChar w:fldCharType="end"/>
    </w:r>
    <w:r w:rsidRPr="005218C8">
      <w:instrText>" "</w:instrText>
    </w:r>
    <w:r w:rsidRPr="005218C8">
      <w:fldChar w:fldCharType="separate"/>
    </w:r>
    <w:r w:rsidR="00301A37">
      <w:t>1</w:t>
    </w:r>
    <w:r w:rsidRPr="005218C8" w:rsidR="00301A37">
      <w:t>/</w:t>
    </w:r>
    <w:r w:rsidR="00301A37">
      <w:t>4</w:t>
    </w:r>
    <w:r w:rsidRPr="005218C8">
      <w:fldChar w:fldCharType="end"/>
    </w:r>
    <w:r>
      <w:tab/>
    </w:r>
    <w:r>
      <w:t xml:space="preserve">Press release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101C7" w:rsidP="00D9165E" w:rsidRDefault="006101C7" w14:paraId="4B32014C" w14:textId="77777777">
      <w:r>
        <w:separator/>
      </w:r>
    </w:p>
  </w:footnote>
  <w:footnote w:type="continuationSeparator" w:id="0">
    <w:p w:rsidR="006101C7" w:rsidP="00D9165E" w:rsidRDefault="006101C7" w14:paraId="41C1B1EB" w14:textId="77777777">
      <w:r>
        <w:continuationSeparator/>
      </w:r>
    </w:p>
  </w:footnote>
  <w:footnote w:type="continuationNotice" w:id="1">
    <w:p w:rsidR="006101C7" w:rsidRDefault="006101C7" w14:paraId="4BB88779" w14:textId="7777777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F7D06" w:rsidRDefault="009F7D06" w14:paraId="00D588B0" w14:textId="7777777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Pr="00F73F1D" w:rsidR="005A64F8" w:rsidP="005218C8" w:rsidRDefault="005A64F8" w14:paraId="143E6D2B" w14:textId="46803A5B">
    <w:pPr>
      <w:pStyle w:val="Kopfzeile"/>
    </w:pPr>
    <w:r>
      <w:rPr>
        <w:lang w:val="de-DE" w:eastAsia="zh-CN"/>
      </w:rPr>
      <mc:AlternateContent>
        <mc:Choice Requires="wps">
          <w:drawing>
            <wp:anchor distT="0" distB="0" distL="114300" distR="114300" simplePos="0" relativeHeight="25165824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rsidRPr="00510FCC" w:rsidR="005A64F8" w:rsidP="00B143FE" w:rsidRDefault="005A64F8" w14:paraId="1701DAF9" w14:textId="487D473C">
                          <w:pPr>
                            <w:pStyle w:val="Kontaktdaten"/>
                            <w:rPr>
                              <w:rStyle w:val="Fettung"/>
                              <w:bCs/>
                              <w:spacing w:val="2"/>
                              <w:w w:val="100"/>
                              <w:lang w:val="de-DE"/>
                            </w:rPr>
                          </w:pPr>
                          <w:r w:rsidRPr="00510FCC">
                            <w:rPr>
                              <w:rStyle w:val="Fettung"/>
                              <w:lang w:val="de-DE"/>
                            </w:rPr>
                            <w:t>Dürr Systems AG</w:t>
                          </w:r>
                        </w:p>
                        <w:p w:rsidRPr="00510FCC" w:rsidR="005A64F8" w:rsidP="00B143FE" w:rsidRDefault="005A64F8" w14:paraId="3D3A50D5" w14:textId="77777777">
                          <w:pPr>
                            <w:pStyle w:val="Kontaktdaten"/>
                            <w:rPr>
                              <w:lang w:val="de-DE"/>
                            </w:rPr>
                          </w:pPr>
                          <w:r w:rsidRPr="00510FCC">
                            <w:rPr>
                              <w:lang w:val="de-DE"/>
                            </w:rPr>
                            <w:t>Carl-Benz-Str. 34</w:t>
                          </w:r>
                        </w:p>
                        <w:p w:rsidRPr="00510FCC" w:rsidR="005A64F8" w:rsidP="00B143FE" w:rsidRDefault="005A64F8" w14:paraId="013BD512" w14:textId="77777777">
                          <w:pPr>
                            <w:pStyle w:val="Kontaktdaten"/>
                            <w:rPr>
                              <w:lang w:val="de-DE"/>
                            </w:rPr>
                          </w:pPr>
                          <w:r w:rsidRPr="00510FCC">
                            <w:rPr>
                              <w:lang w:val="de-DE"/>
                            </w:rPr>
                            <w:t>74321 Bietigheim-Bissingen</w:t>
                          </w:r>
                        </w:p>
                        <w:p w:rsidRPr="00510FCC" w:rsidR="005A64F8" w:rsidP="00B143FE" w:rsidRDefault="005A64F8" w14:paraId="6F69D746" w14:textId="77777777">
                          <w:pPr>
                            <w:pStyle w:val="Kontaktdaten"/>
                            <w:rPr>
                              <w:lang w:val="de-DE"/>
                            </w:rPr>
                          </w:pPr>
                        </w:p>
                        <w:p w:rsidRPr="00510FCC" w:rsidR="005A64F8" w:rsidP="00B143FE" w:rsidRDefault="005A64F8" w14:paraId="4A747A10" w14:textId="77777777">
                          <w:pPr>
                            <w:pStyle w:val="Kontaktdaten"/>
                            <w:rPr>
                              <w:lang w:val="de-DE"/>
                            </w:rPr>
                          </w:pPr>
                          <w:r w:rsidRPr="00510FCC">
                            <w:rPr>
                              <w:lang w:val="de-DE"/>
                            </w:rPr>
                            <w:t xml:space="preserve">Tel.: +49 7142 78-0 </w:t>
                          </w:r>
                        </w:p>
                        <w:p w:rsidRPr="00510FCC" w:rsidR="005A64F8" w:rsidP="00B143FE" w:rsidRDefault="005A64F8" w14:paraId="717B90E6" w14:textId="77777777">
                          <w:pPr>
                            <w:pStyle w:val="Kontaktdaten"/>
                            <w:rPr>
                              <w:lang w:val="de-DE"/>
                            </w:rPr>
                          </w:pPr>
                          <w:r w:rsidRPr="00510FCC">
                            <w:rPr>
                              <w:lang w:val="de-DE"/>
                            </w:rPr>
                            <w:t xml:space="preserve">Fax: +49 7142 78-2107 </w:t>
                          </w:r>
                        </w:p>
                        <w:p w:rsidRPr="00510FCC" w:rsidR="005A64F8" w:rsidP="00B143FE" w:rsidRDefault="005A64F8" w14:paraId="2C72C6A2" w14:textId="77777777">
                          <w:pPr>
                            <w:pStyle w:val="Kontaktdaten"/>
                            <w:rPr>
                              <w:lang w:val="de-DE"/>
                            </w:rPr>
                          </w:pPr>
                        </w:p>
                        <w:p w:rsidRPr="00510FCC" w:rsidR="005A64F8" w:rsidP="00B143FE" w:rsidRDefault="005A64F8" w14:paraId="4A3B1117" w14:textId="77777777">
                          <w:pPr>
                            <w:pStyle w:val="Kontaktdaten"/>
                            <w:rPr>
                              <w:lang w:val="de-DE"/>
                            </w:rPr>
                          </w:pPr>
                          <w:r w:rsidRPr="00510FCC">
                            <w:rPr>
                              <w:lang w:val="de-DE"/>
                            </w:rPr>
                            <w:t xml:space="preserve">info@durr.com </w:t>
                          </w:r>
                        </w:p>
                        <w:p w:rsidRPr="0026127D" w:rsidR="005A64F8" w:rsidP="00B143FE" w:rsidRDefault="005A64F8" w14:paraId="570B69D5" w14:textId="77777777">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0198A853">
            <v:shapetype id="_x0000_t202" coordsize="21600,21600" o:spt="202" path="m,l,21600r21600,l21600,xe" w14:anchorId="7EF5C2D4">
              <v:stroke joinstyle="miter"/>
              <v:path gradientshapeok="t" o:connecttype="rect"/>
            </v:shapetype>
            <v:shape id="Textfeld 8" style="position:absolute;margin-left:480.45pt;margin-top:320.45pt;width:99.2pt;height:480.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spid="_x0000_s1026"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">
              <v:textbox inset="0,0,0,0">
                <w:txbxContent>
                  <w:p w:rsidRPr="00510FCC" w:rsidR="005A64F8" w:rsidP="00B143FE" w:rsidRDefault="005A64F8" w14:paraId="48DB845B" w14:textId="487D473C">
                    <w:pPr>
                      <w:pStyle w:val="Kontaktdaten"/>
                      <w:rPr>
                        <w:rStyle w:val="Fettung"/>
                        <w:bCs/>
                        <w:spacing w:val="2"/>
                        <w:w w:val="100"/>
                        <w:lang w:val="de-DE"/>
                      </w:rPr>
                    </w:pPr>
                    <w:r w:rsidRPr="00510FCC">
                      <w:rPr>
                        <w:rStyle w:val="Fettung"/>
                        <w:lang w:val="de-DE"/>
                      </w:rPr>
                      <w:t>Dürr Systems AG</w:t>
                    </w:r>
                  </w:p>
                  <w:p w:rsidRPr="00510FCC" w:rsidR="005A64F8" w:rsidP="00B143FE" w:rsidRDefault="005A64F8" w14:paraId="5AC0E814" w14:textId="77777777">
                    <w:pPr>
                      <w:pStyle w:val="Kontaktdaten"/>
                      <w:rPr>
                        <w:lang w:val="de-DE"/>
                      </w:rPr>
                    </w:pPr>
                    <w:r w:rsidRPr="00510FCC">
                      <w:rPr>
                        <w:lang w:val="de-DE"/>
                      </w:rPr>
                      <w:t>Carl-Benz-Str. 34</w:t>
                    </w:r>
                  </w:p>
                  <w:p w:rsidRPr="00510FCC" w:rsidR="005A64F8" w:rsidP="00B143FE" w:rsidRDefault="005A64F8" w14:paraId="6850023B" w14:textId="77777777">
                    <w:pPr>
                      <w:pStyle w:val="Kontaktdaten"/>
                      <w:rPr>
                        <w:lang w:val="de-DE"/>
                      </w:rPr>
                    </w:pPr>
                    <w:r w:rsidRPr="00510FCC">
                      <w:rPr>
                        <w:lang w:val="de-DE"/>
                      </w:rPr>
                      <w:t>74321 Bietigheim-Bissingen</w:t>
                    </w:r>
                  </w:p>
                  <w:p w:rsidRPr="00510FCC" w:rsidR="005A64F8" w:rsidP="00B143FE" w:rsidRDefault="005A64F8" w14:paraId="672A6659" w14:textId="77777777">
                    <w:pPr>
                      <w:pStyle w:val="Kontaktdaten"/>
                      <w:rPr>
                        <w:lang w:val="de-DE"/>
                      </w:rPr>
                    </w:pPr>
                  </w:p>
                  <w:p w:rsidRPr="00510FCC" w:rsidR="005A64F8" w:rsidP="00B143FE" w:rsidRDefault="005A64F8" w14:paraId="7517125D" w14:textId="77777777">
                    <w:pPr>
                      <w:pStyle w:val="Kontaktdaten"/>
                      <w:rPr>
                        <w:lang w:val="de-DE"/>
                      </w:rPr>
                    </w:pPr>
                    <w:r w:rsidRPr="00510FCC">
                      <w:rPr>
                        <w:lang w:val="de-DE"/>
                      </w:rPr>
                      <w:t xml:space="preserve">Tel.: +49 7142 78-0 </w:t>
                    </w:r>
                  </w:p>
                  <w:p w:rsidRPr="00510FCC" w:rsidR="005A64F8" w:rsidP="00B143FE" w:rsidRDefault="005A64F8" w14:paraId="493ED59F" w14:textId="77777777">
                    <w:pPr>
                      <w:pStyle w:val="Kontaktdaten"/>
                      <w:rPr>
                        <w:lang w:val="de-DE"/>
                      </w:rPr>
                    </w:pPr>
                    <w:r w:rsidRPr="00510FCC">
                      <w:rPr>
                        <w:lang w:val="de-DE"/>
                      </w:rPr>
                      <w:t xml:space="preserve">Fax: +49 7142 78-2107 </w:t>
                    </w:r>
                  </w:p>
                  <w:p w:rsidRPr="00510FCC" w:rsidR="005A64F8" w:rsidP="00B143FE" w:rsidRDefault="005A64F8" w14:paraId="0A37501D" w14:textId="77777777">
                    <w:pPr>
                      <w:pStyle w:val="Kontaktdaten"/>
                      <w:rPr>
                        <w:lang w:val="de-DE"/>
                      </w:rPr>
                    </w:pPr>
                  </w:p>
                  <w:p w:rsidRPr="00510FCC" w:rsidR="005A64F8" w:rsidP="00B143FE" w:rsidRDefault="005A64F8" w14:paraId="7C3C7D82" w14:textId="77777777">
                    <w:pPr>
                      <w:pStyle w:val="Kontaktdaten"/>
                      <w:rPr>
                        <w:lang w:val="de-DE"/>
                      </w:rPr>
                    </w:pPr>
                    <w:r w:rsidRPr="00510FCC">
                      <w:rPr>
                        <w:lang w:val="de-DE"/>
                      </w:rPr>
                      <w:t xml:space="preserve">info@durr.com </w:t>
                    </w:r>
                  </w:p>
                  <w:p w:rsidRPr="0026127D" w:rsidR="005A64F8" w:rsidP="00B143FE" w:rsidRDefault="005A64F8" w14:paraId="14E8A6B7" w14:textId="77777777">
                    <w:pPr>
                      <w:pStyle w:val="Kontaktdaten"/>
                    </w:pPr>
                    <w:r>
                      <w:t>www.durr.com</w:t>
                    </w:r>
                  </w:p>
                </w:txbxContent>
              </v:textbox>
              <w10:wrap anchorx="page" anchory="page"/>
            </v:shape>
          </w:pict>
        </mc:Fallback>
      </mc:AlternateContent>
    </w:r>
    <w:r>
      <w:rPr>
        <w:lang w:val="de-DE" w:eastAsia="zh-CN"/>
      </w:rPr>
      <w:drawing>
        <wp:anchor distT="0" distB="0" distL="114300" distR="114300" simplePos="0" relativeHeight="251658242"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Pr="005837F9" w:rsidR="005A64F8" w:rsidP="005218C8" w:rsidRDefault="005A64F8" w14:paraId="2D55D745" w14:textId="77777777">
    <w:pPr>
      <w:pStyle w:val="Kopfzeile"/>
    </w:pPr>
    <w:r>
      <w:rPr>
        <w:lang w:val="de-DE" w:eastAsia="zh-CN"/>
      </w:rPr>
      <w:drawing>
        <wp:anchor distT="0" distB="0" distL="114300" distR="114300" simplePos="0" relativeHeight="251658241"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lang w:val="de-DE" w:eastAsia="zh-CN"/>
      </w:rPr>
      <w:drawing>
        <wp:anchor distT="0" distB="0" distL="114300" distR="114300" simplePos="0" relativeHeight="251658240"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rsidR="005A64F8" w:rsidP="005218C8" w:rsidRDefault="005A64F8" w14:paraId="51303F18" w14:textId="77777777">
    <w:pPr>
      <w:pStyle w:val="Kopfzeile"/>
    </w:pPr>
  </w:p>
  <w:p w:rsidR="005A64F8" w:rsidP="005218C8" w:rsidRDefault="005A64F8" w14:paraId="42F14B11" w14:textId="77777777">
    <w:pPr>
      <w:pStyle w:val="Kopfzeile"/>
    </w:pPr>
  </w:p>
  <w:p w:rsidR="005A64F8" w:rsidP="005218C8" w:rsidRDefault="005A64F8" w14:paraId="3DD9B2BA" w14:textId="77777777">
    <w:pPr>
      <w:pStyle w:val="Kopfzeile"/>
    </w:pPr>
  </w:p>
  <w:p w:rsidR="005A64F8" w:rsidP="00D9165E" w:rsidRDefault="005A64F8" w14:paraId="63AA6475" w14:textId="77777777"/>
  <w:p w:rsidR="005A64F8" w:rsidP="00D9165E" w:rsidRDefault="005A64F8" w14:paraId="1ADCC302" w14:textId="77777777">
    <w:r>
      <w:rPr>
        <w:noProof/>
        <w:lang w:val="de-DE" w:eastAsia="zh-CN"/>
      </w:rPr>
      <mc:AlternateContent>
        <mc:Choice Requires="wps">
          <w:drawing>
            <wp:anchor distT="0" distB="0" distL="114300" distR="114300" simplePos="0" relativeHeight="251658243"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rsidRPr="00510FCC" w:rsidR="005A64F8" w:rsidP="0026127D" w:rsidRDefault="005A64F8" w14:paraId="4EF90155" w14:textId="079D1D91">
                          <w:pPr>
                            <w:pStyle w:val="Kontaktdaten"/>
                            <w:rPr>
                              <w:rStyle w:val="Fettung"/>
                              <w:bCs/>
                              <w:spacing w:val="2"/>
                              <w:w w:val="100"/>
                              <w:lang w:val="de-DE"/>
                            </w:rPr>
                          </w:pPr>
                          <w:r w:rsidRPr="00510FCC">
                            <w:rPr>
                              <w:rStyle w:val="Fettung"/>
                              <w:lang w:val="de-DE"/>
                            </w:rPr>
                            <w:t>Dürr Systems AG</w:t>
                          </w:r>
                        </w:p>
                        <w:p w:rsidRPr="00510FCC" w:rsidR="005A64F8" w:rsidP="0026127D" w:rsidRDefault="005A64F8" w14:paraId="41B4EF86" w14:textId="77777777">
                          <w:pPr>
                            <w:pStyle w:val="Kontaktdaten"/>
                            <w:rPr>
                              <w:lang w:val="de-DE"/>
                            </w:rPr>
                          </w:pPr>
                          <w:r w:rsidRPr="00510FCC">
                            <w:rPr>
                              <w:lang w:val="de-DE"/>
                            </w:rPr>
                            <w:t>Carl-Benz-Str. 34</w:t>
                          </w:r>
                        </w:p>
                        <w:p w:rsidRPr="00510FCC" w:rsidR="005A64F8" w:rsidP="0026127D" w:rsidRDefault="005A64F8" w14:paraId="5555B2C2" w14:textId="77777777">
                          <w:pPr>
                            <w:pStyle w:val="Kontaktdaten"/>
                            <w:rPr>
                              <w:lang w:val="de-DE"/>
                            </w:rPr>
                          </w:pPr>
                          <w:r w:rsidRPr="00510FCC">
                            <w:rPr>
                              <w:lang w:val="de-DE"/>
                            </w:rPr>
                            <w:t>74321 Bietigheim-Bissingen</w:t>
                          </w:r>
                        </w:p>
                        <w:p w:rsidRPr="00510FCC" w:rsidR="005A64F8" w:rsidP="0026127D" w:rsidRDefault="005A64F8" w14:paraId="53B79677" w14:textId="77777777">
                          <w:pPr>
                            <w:pStyle w:val="Kontaktdaten"/>
                            <w:rPr>
                              <w:lang w:val="de-DE"/>
                            </w:rPr>
                          </w:pPr>
                        </w:p>
                        <w:p w:rsidRPr="00510FCC" w:rsidR="005A64F8" w:rsidP="0026127D" w:rsidRDefault="005A64F8" w14:paraId="451432D7" w14:textId="77777777">
                          <w:pPr>
                            <w:pStyle w:val="Kontaktdaten"/>
                            <w:rPr>
                              <w:lang w:val="de-DE"/>
                            </w:rPr>
                          </w:pPr>
                          <w:r w:rsidRPr="00510FCC">
                            <w:rPr>
                              <w:lang w:val="de-DE"/>
                            </w:rPr>
                            <w:t xml:space="preserve">Tel.: +49 7142 78-0 </w:t>
                          </w:r>
                        </w:p>
                        <w:p w:rsidRPr="00510FCC" w:rsidR="005A64F8" w:rsidP="0026127D" w:rsidRDefault="005A64F8" w14:paraId="32EF3341" w14:textId="77777777">
                          <w:pPr>
                            <w:pStyle w:val="Kontaktdaten"/>
                            <w:rPr>
                              <w:lang w:val="de-DE"/>
                            </w:rPr>
                          </w:pPr>
                          <w:r w:rsidRPr="00510FCC">
                            <w:rPr>
                              <w:lang w:val="de-DE"/>
                            </w:rPr>
                            <w:t xml:space="preserve">Fax: +49 7142 78-2107 </w:t>
                          </w:r>
                        </w:p>
                        <w:p w:rsidRPr="00510FCC" w:rsidR="005A64F8" w:rsidP="0026127D" w:rsidRDefault="005A64F8" w14:paraId="1D8E1397" w14:textId="77777777">
                          <w:pPr>
                            <w:pStyle w:val="Kontaktdaten"/>
                            <w:rPr>
                              <w:lang w:val="de-DE"/>
                            </w:rPr>
                          </w:pPr>
                        </w:p>
                        <w:p w:rsidRPr="00510FCC" w:rsidR="005A64F8" w:rsidP="0026127D" w:rsidRDefault="005A64F8" w14:paraId="6E924C90" w14:textId="77777777">
                          <w:pPr>
                            <w:pStyle w:val="Kontaktdaten"/>
                            <w:rPr>
                              <w:lang w:val="de-DE"/>
                            </w:rPr>
                          </w:pPr>
                          <w:r w:rsidRPr="00510FCC">
                            <w:rPr>
                              <w:lang w:val="de-DE"/>
                            </w:rPr>
                            <w:t xml:space="preserve">info@durr.com </w:t>
                          </w:r>
                        </w:p>
                        <w:p w:rsidRPr="0026127D" w:rsidR="005A64F8" w:rsidP="0026127D" w:rsidRDefault="005A64F8" w14:paraId="7D901FCD" w14:textId="77777777">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521B4D08">
            <v:shapetype id="_x0000_t202" coordsize="21600,21600" o:spt="202" path="m,l,21600r21600,l21600,xe" w14:anchorId="12F89C07">
              <v:stroke joinstyle="miter"/>
              <v:path gradientshapeok="t" o:connecttype="rect"/>
            </v:shapetype>
            <v:shape id="Textfeld 10" style="position:absolute;margin-left:479.6pt;margin-top:320.4pt;width:99.2pt;height:480.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spid="_x0000_s1027"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">
              <v:textbox inset="0,0,0,0">
                <w:txbxContent>
                  <w:p w:rsidRPr="00510FCC" w:rsidR="005A64F8" w:rsidP="0026127D" w:rsidRDefault="005A64F8" w14:paraId="16099B93" w14:textId="079D1D91">
                    <w:pPr>
                      <w:pStyle w:val="Kontaktdaten"/>
                      <w:rPr>
                        <w:rStyle w:val="Fettung"/>
                        <w:bCs/>
                        <w:spacing w:val="2"/>
                        <w:w w:val="100"/>
                        <w:lang w:val="de-DE"/>
                      </w:rPr>
                    </w:pPr>
                    <w:r w:rsidRPr="00510FCC">
                      <w:rPr>
                        <w:rStyle w:val="Fettung"/>
                        <w:lang w:val="de-DE"/>
                      </w:rPr>
                      <w:t>Dürr Systems AG</w:t>
                    </w:r>
                  </w:p>
                  <w:p w:rsidRPr="00510FCC" w:rsidR="005A64F8" w:rsidP="0026127D" w:rsidRDefault="005A64F8" w14:paraId="2CDCA51B" w14:textId="77777777">
                    <w:pPr>
                      <w:pStyle w:val="Kontaktdaten"/>
                      <w:rPr>
                        <w:lang w:val="de-DE"/>
                      </w:rPr>
                    </w:pPr>
                    <w:r w:rsidRPr="00510FCC">
                      <w:rPr>
                        <w:lang w:val="de-DE"/>
                      </w:rPr>
                      <w:t>Carl-Benz-Str. 34</w:t>
                    </w:r>
                  </w:p>
                  <w:p w:rsidRPr="00510FCC" w:rsidR="005A64F8" w:rsidP="0026127D" w:rsidRDefault="005A64F8" w14:paraId="3506A5B4" w14:textId="77777777">
                    <w:pPr>
                      <w:pStyle w:val="Kontaktdaten"/>
                      <w:rPr>
                        <w:lang w:val="de-DE"/>
                      </w:rPr>
                    </w:pPr>
                    <w:r w:rsidRPr="00510FCC">
                      <w:rPr>
                        <w:lang w:val="de-DE"/>
                      </w:rPr>
                      <w:t>74321 Bietigheim-Bissingen</w:t>
                    </w:r>
                  </w:p>
                  <w:p w:rsidRPr="00510FCC" w:rsidR="005A64F8" w:rsidP="0026127D" w:rsidRDefault="005A64F8" w14:paraId="5DAB6C7B" w14:textId="77777777">
                    <w:pPr>
                      <w:pStyle w:val="Kontaktdaten"/>
                      <w:rPr>
                        <w:lang w:val="de-DE"/>
                      </w:rPr>
                    </w:pPr>
                  </w:p>
                  <w:p w:rsidRPr="00510FCC" w:rsidR="005A64F8" w:rsidP="0026127D" w:rsidRDefault="005A64F8" w14:paraId="6FB461A0" w14:textId="77777777">
                    <w:pPr>
                      <w:pStyle w:val="Kontaktdaten"/>
                      <w:rPr>
                        <w:lang w:val="de-DE"/>
                      </w:rPr>
                    </w:pPr>
                    <w:r w:rsidRPr="00510FCC">
                      <w:rPr>
                        <w:lang w:val="de-DE"/>
                      </w:rPr>
                      <w:t xml:space="preserve">Tel.: +49 7142 78-0 </w:t>
                    </w:r>
                  </w:p>
                  <w:p w:rsidRPr="00510FCC" w:rsidR="005A64F8" w:rsidP="0026127D" w:rsidRDefault="005A64F8" w14:paraId="6354B949" w14:textId="77777777">
                    <w:pPr>
                      <w:pStyle w:val="Kontaktdaten"/>
                      <w:rPr>
                        <w:lang w:val="de-DE"/>
                      </w:rPr>
                    </w:pPr>
                    <w:r w:rsidRPr="00510FCC">
                      <w:rPr>
                        <w:lang w:val="de-DE"/>
                      </w:rPr>
                      <w:t xml:space="preserve">Fax: +49 7142 78-2107 </w:t>
                    </w:r>
                  </w:p>
                  <w:p w:rsidRPr="00510FCC" w:rsidR="005A64F8" w:rsidP="0026127D" w:rsidRDefault="005A64F8" w14:paraId="02EB378F" w14:textId="77777777">
                    <w:pPr>
                      <w:pStyle w:val="Kontaktdaten"/>
                      <w:rPr>
                        <w:lang w:val="de-DE"/>
                      </w:rPr>
                    </w:pPr>
                  </w:p>
                  <w:p w:rsidRPr="00510FCC" w:rsidR="005A64F8" w:rsidP="0026127D" w:rsidRDefault="005A64F8" w14:paraId="622B67C6" w14:textId="77777777">
                    <w:pPr>
                      <w:pStyle w:val="Kontaktdaten"/>
                      <w:rPr>
                        <w:lang w:val="de-DE"/>
                      </w:rPr>
                    </w:pPr>
                    <w:r w:rsidRPr="00510FCC">
                      <w:rPr>
                        <w:lang w:val="de-DE"/>
                      </w:rPr>
                      <w:t xml:space="preserve">info@durr.com </w:t>
                    </w:r>
                  </w:p>
                  <w:p w:rsidRPr="0026127D" w:rsidR="005A64F8" w:rsidP="0026127D" w:rsidRDefault="005A64F8" w14:paraId="54FD09E6" w14:textId="77777777">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37E8C"/>
    <w:multiLevelType w:val="hybridMultilevel"/>
    <w:tmpl w:val="8F1ED4A6"/>
    <w:lvl w:ilvl="0" w:tplc="93EE8626">
      <w:start w:val="1"/>
      <w:numFmt w:val="bullet"/>
      <w:pStyle w:val="BeschreibungDivisions"/>
      <w:lvlText w:val=""/>
      <w:lvlJc w:val="left"/>
      <w:pPr>
        <w:ind w:left="360" w:hanging="360"/>
      </w:pPr>
      <w:rPr>
        <w:rFonts w:hint="default" w:ascii="Wingdings" w:hAnsi="Wingdings"/>
        <w:u w:color="425465"/>
      </w:rPr>
    </w:lvl>
    <w:lvl w:ilvl="1" w:tplc="04070003">
      <w:start w:val="1"/>
      <w:numFmt w:val="bullet"/>
      <w:lvlText w:val="o"/>
      <w:lvlJc w:val="left"/>
      <w:pPr>
        <w:ind w:left="1080" w:hanging="360"/>
      </w:pPr>
      <w:rPr>
        <w:rFonts w:hint="default" w:ascii="Courier New" w:hAnsi="Courier New" w:cs="Courier New"/>
      </w:rPr>
    </w:lvl>
    <w:lvl w:ilvl="2" w:tplc="04070005">
      <w:start w:val="1"/>
      <w:numFmt w:val="bullet"/>
      <w:lvlText w:val=""/>
      <w:lvlJc w:val="left"/>
      <w:pPr>
        <w:ind w:left="1800" w:hanging="360"/>
      </w:pPr>
      <w:rPr>
        <w:rFonts w:hint="default" w:ascii="Wingdings" w:hAnsi="Wingdings"/>
      </w:rPr>
    </w:lvl>
    <w:lvl w:ilvl="3" w:tplc="04070001">
      <w:start w:val="1"/>
      <w:numFmt w:val="bullet"/>
      <w:lvlText w:val=""/>
      <w:lvlJc w:val="left"/>
      <w:pPr>
        <w:ind w:left="2520" w:hanging="360"/>
      </w:pPr>
      <w:rPr>
        <w:rFonts w:hint="default" w:ascii="Symbol" w:hAnsi="Symbol"/>
      </w:rPr>
    </w:lvl>
    <w:lvl w:ilvl="4" w:tplc="04070003">
      <w:start w:val="1"/>
      <w:numFmt w:val="bullet"/>
      <w:lvlText w:val="o"/>
      <w:lvlJc w:val="left"/>
      <w:pPr>
        <w:ind w:left="3240" w:hanging="360"/>
      </w:pPr>
      <w:rPr>
        <w:rFonts w:hint="default" w:ascii="Courier New" w:hAnsi="Courier New" w:cs="Courier New"/>
      </w:rPr>
    </w:lvl>
    <w:lvl w:ilvl="5" w:tplc="04070005">
      <w:start w:val="1"/>
      <w:numFmt w:val="bullet"/>
      <w:lvlText w:val=""/>
      <w:lvlJc w:val="left"/>
      <w:pPr>
        <w:ind w:left="3960" w:hanging="360"/>
      </w:pPr>
      <w:rPr>
        <w:rFonts w:hint="default" w:ascii="Wingdings" w:hAnsi="Wingdings"/>
      </w:rPr>
    </w:lvl>
    <w:lvl w:ilvl="6" w:tplc="04070001">
      <w:start w:val="1"/>
      <w:numFmt w:val="bullet"/>
      <w:lvlText w:val=""/>
      <w:lvlJc w:val="left"/>
      <w:pPr>
        <w:ind w:left="4680" w:hanging="360"/>
      </w:pPr>
      <w:rPr>
        <w:rFonts w:hint="default" w:ascii="Symbol" w:hAnsi="Symbol"/>
      </w:rPr>
    </w:lvl>
    <w:lvl w:ilvl="7" w:tplc="04070003">
      <w:start w:val="1"/>
      <w:numFmt w:val="bullet"/>
      <w:lvlText w:val="o"/>
      <w:lvlJc w:val="left"/>
      <w:pPr>
        <w:ind w:left="5400" w:hanging="360"/>
      </w:pPr>
      <w:rPr>
        <w:rFonts w:hint="default" w:ascii="Courier New" w:hAnsi="Courier New" w:cs="Courier New"/>
      </w:rPr>
    </w:lvl>
    <w:lvl w:ilvl="8" w:tplc="04070005">
      <w:start w:val="1"/>
      <w:numFmt w:val="bullet"/>
      <w:lvlText w:val=""/>
      <w:lvlJc w:val="left"/>
      <w:pPr>
        <w:ind w:left="6120" w:hanging="360"/>
      </w:pPr>
      <w:rPr>
        <w:rFonts w:hint="default" w:ascii="Wingdings" w:hAnsi="Wingdings"/>
      </w:rPr>
    </w:lvl>
  </w:abstractNum>
  <w:abstractNum w:abstractNumId="1" w15:restartNumberingAfterBreak="0">
    <w:nsid w:val="0AC9670C"/>
    <w:multiLevelType w:val="hybridMultilevel"/>
    <w:tmpl w:val="B0428114"/>
    <w:lvl w:ilvl="0" w:tplc="8D72EDC0">
      <w:start w:val="1"/>
      <w:numFmt w:val="bullet"/>
      <w:lvlText w:val=""/>
      <w:lvlJc w:val="left"/>
      <w:pPr>
        <w:ind w:left="1361" w:hanging="34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2"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DC9645F"/>
    <w:multiLevelType w:val="hybridMultilevel"/>
    <w:tmpl w:val="A3DE0A14"/>
    <w:lvl w:ilvl="0" w:tplc="DEE20918">
      <w:start w:val="1"/>
      <w:numFmt w:val="bullet"/>
      <w:lvlText w:val="–"/>
      <w:lvlJc w:val="left"/>
      <w:pPr>
        <w:ind w:left="170" w:hanging="170"/>
      </w:pPr>
      <w:rPr>
        <w:rFonts w:hint="default" w:ascii="Arial Narrow" w:hAnsi="Arial Narrow"/>
        <w:b w:val="0"/>
        <w:i w:val="0"/>
        <w:sz w:val="18"/>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4"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hint="default" w:ascii="Arial (Textkörper)" w:hAnsi="Arial (Textkörper)"/>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5"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020740B"/>
    <w:multiLevelType w:val="multilevel"/>
    <w:tmpl w:val="1F52E2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8"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10" w15:restartNumberingAfterBreak="0">
    <w:nsid w:val="3F682B00"/>
    <w:multiLevelType w:val="hybridMultilevel"/>
    <w:tmpl w:val="BE789C50"/>
    <w:lvl w:ilvl="0" w:tplc="04070001">
      <w:start w:val="1"/>
      <w:numFmt w:val="bullet"/>
      <w:lvlText w:val=""/>
      <w:lvlJc w:val="left"/>
      <w:pPr>
        <w:ind w:left="360" w:hanging="360"/>
      </w:pPr>
      <w:rPr>
        <w:rFonts w:hint="default" w:ascii="Symbol" w:hAnsi="Symbol"/>
      </w:rPr>
    </w:lvl>
    <w:lvl w:ilvl="1" w:tplc="04070003" w:tentative="1">
      <w:start w:val="1"/>
      <w:numFmt w:val="bullet"/>
      <w:lvlText w:val="o"/>
      <w:lvlJc w:val="left"/>
      <w:pPr>
        <w:ind w:left="1080" w:hanging="360"/>
      </w:pPr>
      <w:rPr>
        <w:rFonts w:hint="default" w:ascii="Courier New" w:hAnsi="Courier New" w:cs="Courier New"/>
      </w:rPr>
    </w:lvl>
    <w:lvl w:ilvl="2" w:tplc="04070005" w:tentative="1">
      <w:start w:val="1"/>
      <w:numFmt w:val="bullet"/>
      <w:lvlText w:val=""/>
      <w:lvlJc w:val="left"/>
      <w:pPr>
        <w:ind w:left="1800" w:hanging="360"/>
      </w:pPr>
      <w:rPr>
        <w:rFonts w:hint="default" w:ascii="Wingdings" w:hAnsi="Wingdings"/>
      </w:rPr>
    </w:lvl>
    <w:lvl w:ilvl="3" w:tplc="04070001" w:tentative="1">
      <w:start w:val="1"/>
      <w:numFmt w:val="bullet"/>
      <w:lvlText w:val=""/>
      <w:lvlJc w:val="left"/>
      <w:pPr>
        <w:ind w:left="2520" w:hanging="360"/>
      </w:pPr>
      <w:rPr>
        <w:rFonts w:hint="default" w:ascii="Symbol" w:hAnsi="Symbol"/>
      </w:rPr>
    </w:lvl>
    <w:lvl w:ilvl="4" w:tplc="04070003" w:tentative="1">
      <w:start w:val="1"/>
      <w:numFmt w:val="bullet"/>
      <w:lvlText w:val="o"/>
      <w:lvlJc w:val="left"/>
      <w:pPr>
        <w:ind w:left="3240" w:hanging="360"/>
      </w:pPr>
      <w:rPr>
        <w:rFonts w:hint="default" w:ascii="Courier New" w:hAnsi="Courier New" w:cs="Courier New"/>
      </w:rPr>
    </w:lvl>
    <w:lvl w:ilvl="5" w:tplc="04070005" w:tentative="1">
      <w:start w:val="1"/>
      <w:numFmt w:val="bullet"/>
      <w:lvlText w:val=""/>
      <w:lvlJc w:val="left"/>
      <w:pPr>
        <w:ind w:left="3960" w:hanging="360"/>
      </w:pPr>
      <w:rPr>
        <w:rFonts w:hint="default" w:ascii="Wingdings" w:hAnsi="Wingdings"/>
      </w:rPr>
    </w:lvl>
    <w:lvl w:ilvl="6" w:tplc="04070001" w:tentative="1">
      <w:start w:val="1"/>
      <w:numFmt w:val="bullet"/>
      <w:lvlText w:val=""/>
      <w:lvlJc w:val="left"/>
      <w:pPr>
        <w:ind w:left="4680" w:hanging="360"/>
      </w:pPr>
      <w:rPr>
        <w:rFonts w:hint="default" w:ascii="Symbol" w:hAnsi="Symbol"/>
      </w:rPr>
    </w:lvl>
    <w:lvl w:ilvl="7" w:tplc="04070003" w:tentative="1">
      <w:start w:val="1"/>
      <w:numFmt w:val="bullet"/>
      <w:lvlText w:val="o"/>
      <w:lvlJc w:val="left"/>
      <w:pPr>
        <w:ind w:left="5400" w:hanging="360"/>
      </w:pPr>
      <w:rPr>
        <w:rFonts w:hint="default" w:ascii="Courier New" w:hAnsi="Courier New" w:cs="Courier New"/>
      </w:rPr>
    </w:lvl>
    <w:lvl w:ilvl="8" w:tplc="04070005" w:tentative="1">
      <w:start w:val="1"/>
      <w:numFmt w:val="bullet"/>
      <w:lvlText w:val=""/>
      <w:lvlJc w:val="left"/>
      <w:pPr>
        <w:ind w:left="6120" w:hanging="360"/>
      </w:pPr>
      <w:rPr>
        <w:rFonts w:hint="default" w:ascii="Wingdings" w:hAnsi="Wingdings"/>
      </w:rPr>
    </w:lvl>
  </w:abstractNum>
  <w:abstractNum w:abstractNumId="11"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hint="default" w:ascii="Wingdings" w:hAnsi="Wingdings"/>
        <w:b/>
        <w:i w:val="0"/>
        <w:color w:val="323232"/>
        <w:sz w:val="18"/>
        <w:u w:color="000000"/>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3" w15:restartNumberingAfterBreak="0">
    <w:nsid w:val="550D2A80"/>
    <w:multiLevelType w:val="hybridMultilevel"/>
    <w:tmpl w:val="461CF01E"/>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4" w15:restartNumberingAfterBreak="0">
    <w:nsid w:val="5F627B51"/>
    <w:multiLevelType w:val="multilevel"/>
    <w:tmpl w:val="37EE32B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5"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hint="default" w:ascii="Arial" w:hAnsi="Arial"/>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64D32ED8"/>
    <w:multiLevelType w:val="multilevel"/>
    <w:tmpl w:val="3F46F4B8"/>
    <w:lvl w:ilvl="0">
      <w:start w:val="1"/>
      <w:numFmt w:val="decimal"/>
      <w:lvlText w:val="%1"/>
      <w:lvlJc w:val="left"/>
      <w:pPr>
        <w:tabs>
          <w:tab w:val="num" w:pos="1021"/>
        </w:tabs>
        <w:ind w:left="1021" w:hanging="1021"/>
      </w:pPr>
      <w:rPr>
        <w:rFonts w:hint="default" w:ascii="Arial" w:hAnsi="Arial"/>
        <w:b/>
        <w:i w:val="0"/>
        <w:color w:val="00468E" w:themeColor="accent1"/>
        <w:sz w:val="24"/>
      </w:rPr>
    </w:lvl>
    <w:lvl w:ilvl="1">
      <w:start w:val="1"/>
      <w:numFmt w:val="decimal"/>
      <w:lvlText w:val="%1.%2"/>
      <w:lvlJc w:val="left"/>
      <w:pPr>
        <w:tabs>
          <w:tab w:val="num" w:pos="1021"/>
        </w:tabs>
        <w:ind w:left="1021" w:hanging="1021"/>
      </w:pPr>
      <w:rPr>
        <w:rFonts w:hint="default" w:ascii="Arial" w:hAnsi="Arial"/>
        <w:b/>
        <w:i w:val="0"/>
        <w:color w:val="00468E" w:themeColor="accent1"/>
        <w:sz w:val="20"/>
        <w:u w:val="none"/>
      </w:rPr>
    </w:lvl>
    <w:lvl w:ilvl="2">
      <w:start w:val="1"/>
      <w:numFmt w:val="decimal"/>
      <w:lvlText w:val="%1.%2.%3"/>
      <w:lvlJc w:val="left"/>
      <w:pPr>
        <w:tabs>
          <w:tab w:val="num" w:pos="1021"/>
        </w:tabs>
        <w:ind w:left="1021" w:hanging="1021"/>
      </w:pPr>
      <w:rPr>
        <w:rFonts w:hint="default" w:ascii="Arial" w:hAnsi="Arial"/>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8792E9E"/>
    <w:multiLevelType w:val="hybridMultilevel"/>
    <w:tmpl w:val="46685EC6"/>
    <w:lvl w:ilvl="0" w:tplc="22D83E56">
      <w:start w:val="1"/>
      <w:numFmt w:val="bullet"/>
      <w:lvlText w:val="·"/>
      <w:lvlJc w:val="left"/>
      <w:pPr>
        <w:tabs>
          <w:tab w:val="num" w:pos="284"/>
        </w:tabs>
        <w:ind w:left="284" w:hanging="284"/>
      </w:pPr>
      <w:rPr>
        <w:rFonts w:hint="default" w:ascii="Arial (Textkörper)" w:hAnsi="Arial (Textkörper)"/>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8" w15:restartNumberingAfterBreak="0">
    <w:nsid w:val="6C8464FD"/>
    <w:multiLevelType w:val="multilevel"/>
    <w:tmpl w:val="3F46F4B8"/>
    <w:lvl w:ilvl="0">
      <w:start w:val="1"/>
      <w:numFmt w:val="decimal"/>
      <w:lvlText w:val="%1"/>
      <w:lvlJc w:val="left"/>
      <w:pPr>
        <w:tabs>
          <w:tab w:val="num" w:pos="1021"/>
        </w:tabs>
        <w:ind w:left="1021" w:hanging="1021"/>
      </w:pPr>
      <w:rPr>
        <w:rFonts w:hint="default" w:ascii="Arial" w:hAnsi="Arial"/>
        <w:b/>
        <w:i w:val="0"/>
        <w:color w:val="00468E" w:themeColor="accent1"/>
        <w:sz w:val="24"/>
      </w:rPr>
    </w:lvl>
    <w:lvl w:ilvl="1">
      <w:start w:val="1"/>
      <w:numFmt w:val="decimal"/>
      <w:lvlText w:val="%1.%2"/>
      <w:lvlJc w:val="left"/>
      <w:pPr>
        <w:tabs>
          <w:tab w:val="num" w:pos="1021"/>
        </w:tabs>
        <w:ind w:left="1021" w:hanging="1021"/>
      </w:pPr>
      <w:rPr>
        <w:rFonts w:hint="default" w:ascii="Arial" w:hAnsi="Arial"/>
        <w:b/>
        <w:i w:val="0"/>
        <w:color w:val="00468E" w:themeColor="accent1"/>
        <w:sz w:val="20"/>
        <w:u w:val="none"/>
      </w:rPr>
    </w:lvl>
    <w:lvl w:ilvl="2">
      <w:start w:val="1"/>
      <w:numFmt w:val="decimal"/>
      <w:lvlText w:val="%1.%2.%3"/>
      <w:lvlJc w:val="left"/>
      <w:pPr>
        <w:tabs>
          <w:tab w:val="num" w:pos="1021"/>
        </w:tabs>
        <w:ind w:left="1021" w:hanging="1021"/>
      </w:pPr>
      <w:rPr>
        <w:rFonts w:hint="default" w:ascii="Arial" w:hAnsi="Arial"/>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21"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576282309">
    <w:abstractNumId w:val="3"/>
  </w:num>
  <w:num w:numId="2" w16cid:durableId="1224147092">
    <w:abstractNumId w:val="19"/>
  </w:num>
  <w:num w:numId="3" w16cid:durableId="571086399">
    <w:abstractNumId w:val="5"/>
  </w:num>
  <w:num w:numId="4" w16cid:durableId="1530798722">
    <w:abstractNumId w:val="9"/>
  </w:num>
  <w:num w:numId="5" w16cid:durableId="1961104983">
    <w:abstractNumId w:val="16"/>
  </w:num>
  <w:num w:numId="6" w16cid:durableId="1108238474">
    <w:abstractNumId w:val="2"/>
  </w:num>
  <w:num w:numId="7" w16cid:durableId="291862802">
    <w:abstractNumId w:val="21"/>
  </w:num>
  <w:num w:numId="8" w16cid:durableId="1227374705">
    <w:abstractNumId w:val="8"/>
  </w:num>
  <w:num w:numId="9" w16cid:durableId="1502697022">
    <w:abstractNumId w:val="20"/>
  </w:num>
  <w:num w:numId="10" w16cid:durableId="1328823109">
    <w:abstractNumId w:val="6"/>
  </w:num>
  <w:num w:numId="11" w16cid:durableId="1359114519">
    <w:abstractNumId w:val="1"/>
  </w:num>
  <w:num w:numId="12" w16cid:durableId="622660425">
    <w:abstractNumId w:val="4"/>
  </w:num>
  <w:num w:numId="13" w16cid:durableId="1811903550">
    <w:abstractNumId w:val="11"/>
  </w:num>
  <w:num w:numId="14" w16cid:durableId="592472986">
    <w:abstractNumId w:val="15"/>
  </w:num>
  <w:num w:numId="15" w16cid:durableId="117140133">
    <w:abstractNumId w:val="18"/>
  </w:num>
  <w:num w:numId="16" w16cid:durableId="419565928">
    <w:abstractNumId w:val="17"/>
  </w:num>
  <w:num w:numId="17" w16cid:durableId="1536120217">
    <w:abstractNumId w:val="12"/>
  </w:num>
  <w:num w:numId="18" w16cid:durableId="1009334339">
    <w:abstractNumId w:val="10"/>
  </w:num>
  <w:num w:numId="19" w16cid:durableId="127672802">
    <w:abstractNumId w:val="0"/>
  </w:num>
  <w:num w:numId="20" w16cid:durableId="1471484156">
    <w:abstractNumId w:val="14"/>
  </w:num>
  <w:num w:numId="21" w16cid:durableId="1976178359">
    <w:abstractNumId w:val="7"/>
  </w:num>
  <w:num w:numId="22" w16cid:durableId="1636174594">
    <w:abstractNumId w:val="13"/>
  </w:num>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ctiveWritingStyle w:lang="it-IT" w:vendorID="64" w:dllVersion="4096" w:nlCheck="1" w:checkStyle="0" w:appName="MSWord"/>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val="true"/>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10C4"/>
    <w:rsid w:val="00003DD5"/>
    <w:rsid w:val="000042E4"/>
    <w:rsid w:val="00004CE4"/>
    <w:rsid w:val="00004D92"/>
    <w:rsid w:val="00004FE4"/>
    <w:rsid w:val="00005AF4"/>
    <w:rsid w:val="0001039C"/>
    <w:rsid w:val="00011CA6"/>
    <w:rsid w:val="000137F9"/>
    <w:rsid w:val="00013B23"/>
    <w:rsid w:val="00015F92"/>
    <w:rsid w:val="00016315"/>
    <w:rsid w:val="00016ABD"/>
    <w:rsid w:val="00017F25"/>
    <w:rsid w:val="0002273A"/>
    <w:rsid w:val="00025217"/>
    <w:rsid w:val="00026B8C"/>
    <w:rsid w:val="00030020"/>
    <w:rsid w:val="00030C1A"/>
    <w:rsid w:val="000339D1"/>
    <w:rsid w:val="00034960"/>
    <w:rsid w:val="0003543C"/>
    <w:rsid w:val="00036336"/>
    <w:rsid w:val="00037BB3"/>
    <w:rsid w:val="00037FF7"/>
    <w:rsid w:val="00040FEA"/>
    <w:rsid w:val="0004140A"/>
    <w:rsid w:val="000436AB"/>
    <w:rsid w:val="0004583E"/>
    <w:rsid w:val="000462E5"/>
    <w:rsid w:val="000557D8"/>
    <w:rsid w:val="00056AC8"/>
    <w:rsid w:val="00057731"/>
    <w:rsid w:val="00060375"/>
    <w:rsid w:val="00060D5E"/>
    <w:rsid w:val="00062BC6"/>
    <w:rsid w:val="00062C8E"/>
    <w:rsid w:val="00064547"/>
    <w:rsid w:val="0006654A"/>
    <w:rsid w:val="000667BB"/>
    <w:rsid w:val="000679B5"/>
    <w:rsid w:val="00067A27"/>
    <w:rsid w:val="0007116F"/>
    <w:rsid w:val="00073211"/>
    <w:rsid w:val="00074F2A"/>
    <w:rsid w:val="000750E4"/>
    <w:rsid w:val="00075464"/>
    <w:rsid w:val="0007582C"/>
    <w:rsid w:val="00076705"/>
    <w:rsid w:val="00077087"/>
    <w:rsid w:val="000818D4"/>
    <w:rsid w:val="000830E8"/>
    <w:rsid w:val="0008387D"/>
    <w:rsid w:val="00085D6C"/>
    <w:rsid w:val="0008775A"/>
    <w:rsid w:val="00090C8B"/>
    <w:rsid w:val="0009126C"/>
    <w:rsid w:val="00095F60"/>
    <w:rsid w:val="00097770"/>
    <w:rsid w:val="00097924"/>
    <w:rsid w:val="000A0BBC"/>
    <w:rsid w:val="000A0EF5"/>
    <w:rsid w:val="000A6420"/>
    <w:rsid w:val="000A779F"/>
    <w:rsid w:val="000A799A"/>
    <w:rsid w:val="000A7C4A"/>
    <w:rsid w:val="000B122D"/>
    <w:rsid w:val="000B17AC"/>
    <w:rsid w:val="000B42D1"/>
    <w:rsid w:val="000B6E58"/>
    <w:rsid w:val="000C009A"/>
    <w:rsid w:val="000C214E"/>
    <w:rsid w:val="000C2671"/>
    <w:rsid w:val="000C2A85"/>
    <w:rsid w:val="000C3444"/>
    <w:rsid w:val="000C3AF3"/>
    <w:rsid w:val="000C55D4"/>
    <w:rsid w:val="000C67C4"/>
    <w:rsid w:val="000C74C8"/>
    <w:rsid w:val="000C74D5"/>
    <w:rsid w:val="000D1867"/>
    <w:rsid w:val="000D4047"/>
    <w:rsid w:val="000E1145"/>
    <w:rsid w:val="000E77D7"/>
    <w:rsid w:val="000F0487"/>
    <w:rsid w:val="000F1B6F"/>
    <w:rsid w:val="000F215E"/>
    <w:rsid w:val="000F52E1"/>
    <w:rsid w:val="000F5649"/>
    <w:rsid w:val="000F599A"/>
    <w:rsid w:val="000F702D"/>
    <w:rsid w:val="00100C0C"/>
    <w:rsid w:val="0010134F"/>
    <w:rsid w:val="00102066"/>
    <w:rsid w:val="00103128"/>
    <w:rsid w:val="0010399B"/>
    <w:rsid w:val="00103B45"/>
    <w:rsid w:val="00103EE3"/>
    <w:rsid w:val="00104A38"/>
    <w:rsid w:val="001052E0"/>
    <w:rsid w:val="001076E4"/>
    <w:rsid w:val="00112DF3"/>
    <w:rsid w:val="0011355B"/>
    <w:rsid w:val="00114E74"/>
    <w:rsid w:val="00115190"/>
    <w:rsid w:val="001167D1"/>
    <w:rsid w:val="00116AAF"/>
    <w:rsid w:val="00116F3F"/>
    <w:rsid w:val="00116F84"/>
    <w:rsid w:val="0011716C"/>
    <w:rsid w:val="00117904"/>
    <w:rsid w:val="00117C7F"/>
    <w:rsid w:val="00122564"/>
    <w:rsid w:val="00124E6A"/>
    <w:rsid w:val="0012678A"/>
    <w:rsid w:val="001271A8"/>
    <w:rsid w:val="001328DB"/>
    <w:rsid w:val="00135319"/>
    <w:rsid w:val="00136A6D"/>
    <w:rsid w:val="0014094A"/>
    <w:rsid w:val="00142FDB"/>
    <w:rsid w:val="001440F5"/>
    <w:rsid w:val="00147965"/>
    <w:rsid w:val="0015096A"/>
    <w:rsid w:val="00151506"/>
    <w:rsid w:val="0015445B"/>
    <w:rsid w:val="00156161"/>
    <w:rsid w:val="00157E76"/>
    <w:rsid w:val="001617C1"/>
    <w:rsid w:val="0016271C"/>
    <w:rsid w:val="00162EEF"/>
    <w:rsid w:val="0016325F"/>
    <w:rsid w:val="00163B9D"/>
    <w:rsid w:val="0016547D"/>
    <w:rsid w:val="00176D8A"/>
    <w:rsid w:val="0017740D"/>
    <w:rsid w:val="00177C4F"/>
    <w:rsid w:val="00180D0F"/>
    <w:rsid w:val="00184094"/>
    <w:rsid w:val="001877A6"/>
    <w:rsid w:val="001935AE"/>
    <w:rsid w:val="001936C7"/>
    <w:rsid w:val="00194AC6"/>
    <w:rsid w:val="00194B05"/>
    <w:rsid w:val="00197009"/>
    <w:rsid w:val="00197A69"/>
    <w:rsid w:val="001A297C"/>
    <w:rsid w:val="001A52AC"/>
    <w:rsid w:val="001A5B15"/>
    <w:rsid w:val="001A65EE"/>
    <w:rsid w:val="001A73BC"/>
    <w:rsid w:val="001A7714"/>
    <w:rsid w:val="001B094C"/>
    <w:rsid w:val="001B0C55"/>
    <w:rsid w:val="001B7C61"/>
    <w:rsid w:val="001C07E6"/>
    <w:rsid w:val="001C0A26"/>
    <w:rsid w:val="001C0A39"/>
    <w:rsid w:val="001C18BB"/>
    <w:rsid w:val="001C4980"/>
    <w:rsid w:val="001C5EB3"/>
    <w:rsid w:val="001C5FDC"/>
    <w:rsid w:val="001D0887"/>
    <w:rsid w:val="001D0F2E"/>
    <w:rsid w:val="001D2DCB"/>
    <w:rsid w:val="001D4BB0"/>
    <w:rsid w:val="001D4E19"/>
    <w:rsid w:val="001D5243"/>
    <w:rsid w:val="001D605A"/>
    <w:rsid w:val="001D6905"/>
    <w:rsid w:val="001D697E"/>
    <w:rsid w:val="001D776F"/>
    <w:rsid w:val="001D7C2E"/>
    <w:rsid w:val="001F0EC7"/>
    <w:rsid w:val="001F1FAE"/>
    <w:rsid w:val="001F2571"/>
    <w:rsid w:val="001F3730"/>
    <w:rsid w:val="001F3883"/>
    <w:rsid w:val="001F6276"/>
    <w:rsid w:val="001F7E95"/>
    <w:rsid w:val="0020322F"/>
    <w:rsid w:val="002044E5"/>
    <w:rsid w:val="00205B62"/>
    <w:rsid w:val="0020631B"/>
    <w:rsid w:val="00206375"/>
    <w:rsid w:val="00206AAF"/>
    <w:rsid w:val="00210159"/>
    <w:rsid w:val="002118EB"/>
    <w:rsid w:val="00216A5C"/>
    <w:rsid w:val="00216BD0"/>
    <w:rsid w:val="00216FC6"/>
    <w:rsid w:val="002176DB"/>
    <w:rsid w:val="00221324"/>
    <w:rsid w:val="00222FAE"/>
    <w:rsid w:val="00224CB8"/>
    <w:rsid w:val="00226865"/>
    <w:rsid w:val="00231A54"/>
    <w:rsid w:val="0023563A"/>
    <w:rsid w:val="00236E5E"/>
    <w:rsid w:val="00243F9B"/>
    <w:rsid w:val="002450BD"/>
    <w:rsid w:val="00252189"/>
    <w:rsid w:val="0025441C"/>
    <w:rsid w:val="0026127D"/>
    <w:rsid w:val="002619CC"/>
    <w:rsid w:val="002655A1"/>
    <w:rsid w:val="002662AE"/>
    <w:rsid w:val="00271320"/>
    <w:rsid w:val="002714A1"/>
    <w:rsid w:val="002717A8"/>
    <w:rsid w:val="00272268"/>
    <w:rsid w:val="0027237F"/>
    <w:rsid w:val="00275350"/>
    <w:rsid w:val="00280819"/>
    <w:rsid w:val="00282680"/>
    <w:rsid w:val="00284C18"/>
    <w:rsid w:val="00292501"/>
    <w:rsid w:val="00292925"/>
    <w:rsid w:val="00294020"/>
    <w:rsid w:val="00294B59"/>
    <w:rsid w:val="00296AD3"/>
    <w:rsid w:val="002A1286"/>
    <w:rsid w:val="002A1717"/>
    <w:rsid w:val="002A172B"/>
    <w:rsid w:val="002A49F2"/>
    <w:rsid w:val="002A5671"/>
    <w:rsid w:val="002A5D25"/>
    <w:rsid w:val="002A639F"/>
    <w:rsid w:val="002A7E8B"/>
    <w:rsid w:val="002B06E7"/>
    <w:rsid w:val="002B18CE"/>
    <w:rsid w:val="002B4EA0"/>
    <w:rsid w:val="002B71FB"/>
    <w:rsid w:val="002C00EB"/>
    <w:rsid w:val="002C0163"/>
    <w:rsid w:val="002C40A7"/>
    <w:rsid w:val="002C5677"/>
    <w:rsid w:val="002C632F"/>
    <w:rsid w:val="002D0DCA"/>
    <w:rsid w:val="002D0F47"/>
    <w:rsid w:val="002D2E6A"/>
    <w:rsid w:val="002D33B7"/>
    <w:rsid w:val="002D4939"/>
    <w:rsid w:val="002D506A"/>
    <w:rsid w:val="002D5F1A"/>
    <w:rsid w:val="002D60E0"/>
    <w:rsid w:val="002D6DD3"/>
    <w:rsid w:val="002D7EB6"/>
    <w:rsid w:val="002E03AE"/>
    <w:rsid w:val="002E11D0"/>
    <w:rsid w:val="002E2125"/>
    <w:rsid w:val="002E3435"/>
    <w:rsid w:val="002F0269"/>
    <w:rsid w:val="002F0B53"/>
    <w:rsid w:val="002F0E80"/>
    <w:rsid w:val="002F3E72"/>
    <w:rsid w:val="002F4D89"/>
    <w:rsid w:val="002F5303"/>
    <w:rsid w:val="002F6BF1"/>
    <w:rsid w:val="002F7140"/>
    <w:rsid w:val="002F73C2"/>
    <w:rsid w:val="0030067C"/>
    <w:rsid w:val="00301A37"/>
    <w:rsid w:val="00302DB1"/>
    <w:rsid w:val="003035A6"/>
    <w:rsid w:val="00316BF1"/>
    <w:rsid w:val="003251D2"/>
    <w:rsid w:val="00327CBF"/>
    <w:rsid w:val="00330683"/>
    <w:rsid w:val="003326CE"/>
    <w:rsid w:val="00332CA4"/>
    <w:rsid w:val="003337D8"/>
    <w:rsid w:val="00333CF4"/>
    <w:rsid w:val="00335617"/>
    <w:rsid w:val="0033769D"/>
    <w:rsid w:val="0034071F"/>
    <w:rsid w:val="003421F7"/>
    <w:rsid w:val="00343127"/>
    <w:rsid w:val="00344BA5"/>
    <w:rsid w:val="00345773"/>
    <w:rsid w:val="003473D1"/>
    <w:rsid w:val="00351665"/>
    <w:rsid w:val="00351AF4"/>
    <w:rsid w:val="00352D97"/>
    <w:rsid w:val="00352E30"/>
    <w:rsid w:val="00352FCC"/>
    <w:rsid w:val="0035390A"/>
    <w:rsid w:val="00354C04"/>
    <w:rsid w:val="00355970"/>
    <w:rsid w:val="00356188"/>
    <w:rsid w:val="00357644"/>
    <w:rsid w:val="00360089"/>
    <w:rsid w:val="0036088A"/>
    <w:rsid w:val="0036125D"/>
    <w:rsid w:val="0036197A"/>
    <w:rsid w:val="00361EE0"/>
    <w:rsid w:val="00362153"/>
    <w:rsid w:val="003621B6"/>
    <w:rsid w:val="00362739"/>
    <w:rsid w:val="00366A8E"/>
    <w:rsid w:val="003674E4"/>
    <w:rsid w:val="00373E56"/>
    <w:rsid w:val="00375576"/>
    <w:rsid w:val="00375D1A"/>
    <w:rsid w:val="003768F3"/>
    <w:rsid w:val="00384066"/>
    <w:rsid w:val="003849ED"/>
    <w:rsid w:val="003924CA"/>
    <w:rsid w:val="00392F03"/>
    <w:rsid w:val="0039367F"/>
    <w:rsid w:val="00395574"/>
    <w:rsid w:val="0039654F"/>
    <w:rsid w:val="0039777E"/>
    <w:rsid w:val="0039799B"/>
    <w:rsid w:val="003A0143"/>
    <w:rsid w:val="003A046C"/>
    <w:rsid w:val="003A2989"/>
    <w:rsid w:val="003A4B4E"/>
    <w:rsid w:val="003A4F3B"/>
    <w:rsid w:val="003A692D"/>
    <w:rsid w:val="003B0692"/>
    <w:rsid w:val="003B160B"/>
    <w:rsid w:val="003B1684"/>
    <w:rsid w:val="003B78B1"/>
    <w:rsid w:val="003C3D9B"/>
    <w:rsid w:val="003C4777"/>
    <w:rsid w:val="003C492A"/>
    <w:rsid w:val="003C560F"/>
    <w:rsid w:val="003C5B53"/>
    <w:rsid w:val="003C60F4"/>
    <w:rsid w:val="003D2127"/>
    <w:rsid w:val="003D50EB"/>
    <w:rsid w:val="003D6656"/>
    <w:rsid w:val="003D770A"/>
    <w:rsid w:val="003E06FE"/>
    <w:rsid w:val="003E1EDC"/>
    <w:rsid w:val="003E2649"/>
    <w:rsid w:val="003E3B41"/>
    <w:rsid w:val="003E49C1"/>
    <w:rsid w:val="003E5B52"/>
    <w:rsid w:val="003E738F"/>
    <w:rsid w:val="003E7CF8"/>
    <w:rsid w:val="003F0CD8"/>
    <w:rsid w:val="003F1873"/>
    <w:rsid w:val="003F3459"/>
    <w:rsid w:val="003F6FFA"/>
    <w:rsid w:val="00402949"/>
    <w:rsid w:val="00402AD2"/>
    <w:rsid w:val="0040381F"/>
    <w:rsid w:val="00404174"/>
    <w:rsid w:val="0040784F"/>
    <w:rsid w:val="00407CD3"/>
    <w:rsid w:val="004119BA"/>
    <w:rsid w:val="00413D6D"/>
    <w:rsid w:val="004140E1"/>
    <w:rsid w:val="00416BD0"/>
    <w:rsid w:val="00424A3C"/>
    <w:rsid w:val="00427D24"/>
    <w:rsid w:val="0043012F"/>
    <w:rsid w:val="0043346C"/>
    <w:rsid w:val="004370EF"/>
    <w:rsid w:val="004374FB"/>
    <w:rsid w:val="004400ED"/>
    <w:rsid w:val="004404FF"/>
    <w:rsid w:val="00442156"/>
    <w:rsid w:val="004427AF"/>
    <w:rsid w:val="00442E17"/>
    <w:rsid w:val="0044328B"/>
    <w:rsid w:val="00450174"/>
    <w:rsid w:val="00450D7A"/>
    <w:rsid w:val="00451CA7"/>
    <w:rsid w:val="004535D9"/>
    <w:rsid w:val="00455402"/>
    <w:rsid w:val="00455A66"/>
    <w:rsid w:val="00456256"/>
    <w:rsid w:val="004606AC"/>
    <w:rsid w:val="00461F87"/>
    <w:rsid w:val="0046201D"/>
    <w:rsid w:val="00462DDC"/>
    <w:rsid w:val="004667BA"/>
    <w:rsid w:val="00466954"/>
    <w:rsid w:val="00467800"/>
    <w:rsid w:val="004706B1"/>
    <w:rsid w:val="00470EFD"/>
    <w:rsid w:val="00471520"/>
    <w:rsid w:val="00473AEC"/>
    <w:rsid w:val="004754D0"/>
    <w:rsid w:val="00476060"/>
    <w:rsid w:val="004762B9"/>
    <w:rsid w:val="0047652B"/>
    <w:rsid w:val="00476746"/>
    <w:rsid w:val="00477801"/>
    <w:rsid w:val="00481B65"/>
    <w:rsid w:val="00483B92"/>
    <w:rsid w:val="00484045"/>
    <w:rsid w:val="00484BF7"/>
    <w:rsid w:val="00486F5D"/>
    <w:rsid w:val="004871EF"/>
    <w:rsid w:val="00490EEF"/>
    <w:rsid w:val="00494EE7"/>
    <w:rsid w:val="004A3A5F"/>
    <w:rsid w:val="004A46C8"/>
    <w:rsid w:val="004A6C69"/>
    <w:rsid w:val="004A73F4"/>
    <w:rsid w:val="004B0ACA"/>
    <w:rsid w:val="004B1411"/>
    <w:rsid w:val="004B3D7E"/>
    <w:rsid w:val="004C1651"/>
    <w:rsid w:val="004C2420"/>
    <w:rsid w:val="004C55FD"/>
    <w:rsid w:val="004C6EBC"/>
    <w:rsid w:val="004C7A28"/>
    <w:rsid w:val="004D1D0E"/>
    <w:rsid w:val="004D3165"/>
    <w:rsid w:val="004D3BE4"/>
    <w:rsid w:val="004D579F"/>
    <w:rsid w:val="004D7B9E"/>
    <w:rsid w:val="004E0D94"/>
    <w:rsid w:val="004E1560"/>
    <w:rsid w:val="004E2175"/>
    <w:rsid w:val="004E3872"/>
    <w:rsid w:val="004E5C86"/>
    <w:rsid w:val="004E5E7F"/>
    <w:rsid w:val="004E7C0B"/>
    <w:rsid w:val="004F206E"/>
    <w:rsid w:val="004F2765"/>
    <w:rsid w:val="004F2A79"/>
    <w:rsid w:val="004F39B4"/>
    <w:rsid w:val="004F3B7C"/>
    <w:rsid w:val="004F3E59"/>
    <w:rsid w:val="004F4E97"/>
    <w:rsid w:val="004F50F4"/>
    <w:rsid w:val="004F639D"/>
    <w:rsid w:val="004F65B3"/>
    <w:rsid w:val="004F6D74"/>
    <w:rsid w:val="0050056C"/>
    <w:rsid w:val="00505786"/>
    <w:rsid w:val="00506BD5"/>
    <w:rsid w:val="00510FCC"/>
    <w:rsid w:val="00510FF5"/>
    <w:rsid w:val="00511067"/>
    <w:rsid w:val="0051309E"/>
    <w:rsid w:val="00513534"/>
    <w:rsid w:val="0051492B"/>
    <w:rsid w:val="00515153"/>
    <w:rsid w:val="005169B8"/>
    <w:rsid w:val="00520BFA"/>
    <w:rsid w:val="00520C5A"/>
    <w:rsid w:val="00521429"/>
    <w:rsid w:val="005218C8"/>
    <w:rsid w:val="00521CF5"/>
    <w:rsid w:val="00521FD5"/>
    <w:rsid w:val="0052321B"/>
    <w:rsid w:val="005244E9"/>
    <w:rsid w:val="00524BE9"/>
    <w:rsid w:val="00525B71"/>
    <w:rsid w:val="0052691A"/>
    <w:rsid w:val="00527D8F"/>
    <w:rsid w:val="00531D4B"/>
    <w:rsid w:val="00532242"/>
    <w:rsid w:val="00532252"/>
    <w:rsid w:val="0053448B"/>
    <w:rsid w:val="00534C1A"/>
    <w:rsid w:val="0053604A"/>
    <w:rsid w:val="005365B4"/>
    <w:rsid w:val="00537F0F"/>
    <w:rsid w:val="00541924"/>
    <w:rsid w:val="005426FE"/>
    <w:rsid w:val="0054450D"/>
    <w:rsid w:val="00554864"/>
    <w:rsid w:val="00555999"/>
    <w:rsid w:val="00555E2A"/>
    <w:rsid w:val="00560383"/>
    <w:rsid w:val="00564109"/>
    <w:rsid w:val="00565CE0"/>
    <w:rsid w:val="005673B5"/>
    <w:rsid w:val="005674E8"/>
    <w:rsid w:val="0057025C"/>
    <w:rsid w:val="0057193A"/>
    <w:rsid w:val="005730AC"/>
    <w:rsid w:val="005736F9"/>
    <w:rsid w:val="005755BD"/>
    <w:rsid w:val="00580070"/>
    <w:rsid w:val="00581C8C"/>
    <w:rsid w:val="005837F9"/>
    <w:rsid w:val="00584007"/>
    <w:rsid w:val="00584B9D"/>
    <w:rsid w:val="00587179"/>
    <w:rsid w:val="005913CF"/>
    <w:rsid w:val="00591CEB"/>
    <w:rsid w:val="00592D83"/>
    <w:rsid w:val="00593AA7"/>
    <w:rsid w:val="00594B29"/>
    <w:rsid w:val="005962FB"/>
    <w:rsid w:val="00597F78"/>
    <w:rsid w:val="005A15E5"/>
    <w:rsid w:val="005A1C80"/>
    <w:rsid w:val="005A64F8"/>
    <w:rsid w:val="005A7BDC"/>
    <w:rsid w:val="005B01C4"/>
    <w:rsid w:val="005B184A"/>
    <w:rsid w:val="005B19FD"/>
    <w:rsid w:val="005B34DA"/>
    <w:rsid w:val="005B3CCD"/>
    <w:rsid w:val="005B4385"/>
    <w:rsid w:val="005B4B20"/>
    <w:rsid w:val="005B55FA"/>
    <w:rsid w:val="005C13A1"/>
    <w:rsid w:val="005C374F"/>
    <w:rsid w:val="005C5563"/>
    <w:rsid w:val="005C6742"/>
    <w:rsid w:val="005C6A9B"/>
    <w:rsid w:val="005D1745"/>
    <w:rsid w:val="005D1F94"/>
    <w:rsid w:val="005D3A5C"/>
    <w:rsid w:val="005D5830"/>
    <w:rsid w:val="005D5940"/>
    <w:rsid w:val="005D5A38"/>
    <w:rsid w:val="005D5CD4"/>
    <w:rsid w:val="005D6A17"/>
    <w:rsid w:val="005D6DBD"/>
    <w:rsid w:val="005E041B"/>
    <w:rsid w:val="005E200B"/>
    <w:rsid w:val="005E2B31"/>
    <w:rsid w:val="005E69A9"/>
    <w:rsid w:val="005E780A"/>
    <w:rsid w:val="005E79E4"/>
    <w:rsid w:val="005F010B"/>
    <w:rsid w:val="005F182E"/>
    <w:rsid w:val="005F3592"/>
    <w:rsid w:val="005F4FBF"/>
    <w:rsid w:val="005F64AB"/>
    <w:rsid w:val="005F7CEF"/>
    <w:rsid w:val="0060229F"/>
    <w:rsid w:val="00602E06"/>
    <w:rsid w:val="00604F17"/>
    <w:rsid w:val="006074EB"/>
    <w:rsid w:val="0060792D"/>
    <w:rsid w:val="006101C7"/>
    <w:rsid w:val="0061154F"/>
    <w:rsid w:val="006117A1"/>
    <w:rsid w:val="006140D6"/>
    <w:rsid w:val="00614890"/>
    <w:rsid w:val="00615ED0"/>
    <w:rsid w:val="00616990"/>
    <w:rsid w:val="00617EA4"/>
    <w:rsid w:val="00624049"/>
    <w:rsid w:val="00626A28"/>
    <w:rsid w:val="00630762"/>
    <w:rsid w:val="00630B99"/>
    <w:rsid w:val="006311E0"/>
    <w:rsid w:val="00632F11"/>
    <w:rsid w:val="00633FEA"/>
    <w:rsid w:val="00635ABF"/>
    <w:rsid w:val="006401F7"/>
    <w:rsid w:val="00641F88"/>
    <w:rsid w:val="006438A8"/>
    <w:rsid w:val="00643A04"/>
    <w:rsid w:val="0064408D"/>
    <w:rsid w:val="006449CA"/>
    <w:rsid w:val="00645074"/>
    <w:rsid w:val="00645FB1"/>
    <w:rsid w:val="00650808"/>
    <w:rsid w:val="00651173"/>
    <w:rsid w:val="0065432C"/>
    <w:rsid w:val="00656706"/>
    <w:rsid w:val="006606F0"/>
    <w:rsid w:val="00664318"/>
    <w:rsid w:val="0066573F"/>
    <w:rsid w:val="006673F5"/>
    <w:rsid w:val="00670E84"/>
    <w:rsid w:val="00674DB7"/>
    <w:rsid w:val="0067591C"/>
    <w:rsid w:val="0068106C"/>
    <w:rsid w:val="00681756"/>
    <w:rsid w:val="00681ECE"/>
    <w:rsid w:val="00683E9E"/>
    <w:rsid w:val="0068636E"/>
    <w:rsid w:val="006871F2"/>
    <w:rsid w:val="00691B0A"/>
    <w:rsid w:val="00691F9E"/>
    <w:rsid w:val="00695F99"/>
    <w:rsid w:val="006A5A75"/>
    <w:rsid w:val="006A6121"/>
    <w:rsid w:val="006A6348"/>
    <w:rsid w:val="006A688E"/>
    <w:rsid w:val="006B592D"/>
    <w:rsid w:val="006B6DD8"/>
    <w:rsid w:val="006B6EB6"/>
    <w:rsid w:val="006B7DF5"/>
    <w:rsid w:val="006C2364"/>
    <w:rsid w:val="006C2A31"/>
    <w:rsid w:val="006C38E6"/>
    <w:rsid w:val="006C3AA3"/>
    <w:rsid w:val="006C428A"/>
    <w:rsid w:val="006C50E1"/>
    <w:rsid w:val="006C6111"/>
    <w:rsid w:val="006D5DA9"/>
    <w:rsid w:val="006D6C1A"/>
    <w:rsid w:val="006D768A"/>
    <w:rsid w:val="006D7F10"/>
    <w:rsid w:val="006E2573"/>
    <w:rsid w:val="006E3676"/>
    <w:rsid w:val="006E5C09"/>
    <w:rsid w:val="006E7FBA"/>
    <w:rsid w:val="006F0473"/>
    <w:rsid w:val="006F0F55"/>
    <w:rsid w:val="006F2DE4"/>
    <w:rsid w:val="006F4577"/>
    <w:rsid w:val="006F4C75"/>
    <w:rsid w:val="006F66DA"/>
    <w:rsid w:val="006F6A7A"/>
    <w:rsid w:val="006F6B37"/>
    <w:rsid w:val="006F77C7"/>
    <w:rsid w:val="00705074"/>
    <w:rsid w:val="00705D59"/>
    <w:rsid w:val="007065A6"/>
    <w:rsid w:val="007065CF"/>
    <w:rsid w:val="00710899"/>
    <w:rsid w:val="00712070"/>
    <w:rsid w:val="007125A4"/>
    <w:rsid w:val="00713E2E"/>
    <w:rsid w:val="00716622"/>
    <w:rsid w:val="00720139"/>
    <w:rsid w:val="007211A6"/>
    <w:rsid w:val="007238F1"/>
    <w:rsid w:val="00723DE6"/>
    <w:rsid w:val="00724249"/>
    <w:rsid w:val="00726540"/>
    <w:rsid w:val="00726A89"/>
    <w:rsid w:val="00726BFA"/>
    <w:rsid w:val="00727E16"/>
    <w:rsid w:val="00731385"/>
    <w:rsid w:val="00731F4C"/>
    <w:rsid w:val="007325B9"/>
    <w:rsid w:val="00734321"/>
    <w:rsid w:val="00736291"/>
    <w:rsid w:val="007403DA"/>
    <w:rsid w:val="007405D9"/>
    <w:rsid w:val="007430DC"/>
    <w:rsid w:val="00744943"/>
    <w:rsid w:val="00753908"/>
    <w:rsid w:val="00754739"/>
    <w:rsid w:val="007579FC"/>
    <w:rsid w:val="007616A8"/>
    <w:rsid w:val="00762259"/>
    <w:rsid w:val="00762C5B"/>
    <w:rsid w:val="00771469"/>
    <w:rsid w:val="00772BCD"/>
    <w:rsid w:val="00773BF3"/>
    <w:rsid w:val="00775053"/>
    <w:rsid w:val="00775358"/>
    <w:rsid w:val="007769A8"/>
    <w:rsid w:val="007801B8"/>
    <w:rsid w:val="00780466"/>
    <w:rsid w:val="0078405F"/>
    <w:rsid w:val="0078480F"/>
    <w:rsid w:val="00786C56"/>
    <w:rsid w:val="00794234"/>
    <w:rsid w:val="00795B97"/>
    <w:rsid w:val="007A0268"/>
    <w:rsid w:val="007A156C"/>
    <w:rsid w:val="007A188D"/>
    <w:rsid w:val="007A31A2"/>
    <w:rsid w:val="007A64A6"/>
    <w:rsid w:val="007A77C3"/>
    <w:rsid w:val="007A7F56"/>
    <w:rsid w:val="007B4A73"/>
    <w:rsid w:val="007B4F66"/>
    <w:rsid w:val="007C0C38"/>
    <w:rsid w:val="007C1A9A"/>
    <w:rsid w:val="007C1F06"/>
    <w:rsid w:val="007C1FA4"/>
    <w:rsid w:val="007C4752"/>
    <w:rsid w:val="007C6FA7"/>
    <w:rsid w:val="007C726C"/>
    <w:rsid w:val="007C7E8E"/>
    <w:rsid w:val="007D1C32"/>
    <w:rsid w:val="007D220B"/>
    <w:rsid w:val="007D439C"/>
    <w:rsid w:val="007D49EB"/>
    <w:rsid w:val="007D5E15"/>
    <w:rsid w:val="007E1191"/>
    <w:rsid w:val="007E1C18"/>
    <w:rsid w:val="007E21A7"/>
    <w:rsid w:val="007E4D9A"/>
    <w:rsid w:val="007E54C0"/>
    <w:rsid w:val="007F1AE2"/>
    <w:rsid w:val="007F2BCD"/>
    <w:rsid w:val="007F402B"/>
    <w:rsid w:val="007F4972"/>
    <w:rsid w:val="007F4CF1"/>
    <w:rsid w:val="007F770C"/>
    <w:rsid w:val="007F7AF5"/>
    <w:rsid w:val="00800B39"/>
    <w:rsid w:val="00802347"/>
    <w:rsid w:val="00802CAC"/>
    <w:rsid w:val="008070EF"/>
    <w:rsid w:val="00807300"/>
    <w:rsid w:val="00814018"/>
    <w:rsid w:val="00814940"/>
    <w:rsid w:val="00816302"/>
    <w:rsid w:val="00817EDB"/>
    <w:rsid w:val="00821292"/>
    <w:rsid w:val="008234F5"/>
    <w:rsid w:val="00825029"/>
    <w:rsid w:val="00826567"/>
    <w:rsid w:val="00826C30"/>
    <w:rsid w:val="00827948"/>
    <w:rsid w:val="00831A04"/>
    <w:rsid w:val="00832E23"/>
    <w:rsid w:val="00834D0F"/>
    <w:rsid w:val="00840ED7"/>
    <w:rsid w:val="00842BD1"/>
    <w:rsid w:val="008435FC"/>
    <w:rsid w:val="00844C4D"/>
    <w:rsid w:val="00845EE3"/>
    <w:rsid w:val="0084627F"/>
    <w:rsid w:val="00847B8C"/>
    <w:rsid w:val="00851EEF"/>
    <w:rsid w:val="00851F18"/>
    <w:rsid w:val="0085354B"/>
    <w:rsid w:val="0085432F"/>
    <w:rsid w:val="0085589B"/>
    <w:rsid w:val="00857E8E"/>
    <w:rsid w:val="00862389"/>
    <w:rsid w:val="008649EE"/>
    <w:rsid w:val="008651B8"/>
    <w:rsid w:val="00866CA8"/>
    <w:rsid w:val="00873697"/>
    <w:rsid w:val="00874C03"/>
    <w:rsid w:val="008761F6"/>
    <w:rsid w:val="00876DD1"/>
    <w:rsid w:val="0087720B"/>
    <w:rsid w:val="0087745A"/>
    <w:rsid w:val="008856CC"/>
    <w:rsid w:val="0088695A"/>
    <w:rsid w:val="00887562"/>
    <w:rsid w:val="00890887"/>
    <w:rsid w:val="00890E39"/>
    <w:rsid w:val="00891292"/>
    <w:rsid w:val="0089379B"/>
    <w:rsid w:val="00897281"/>
    <w:rsid w:val="00897E2C"/>
    <w:rsid w:val="008A071E"/>
    <w:rsid w:val="008A2326"/>
    <w:rsid w:val="008A5BF3"/>
    <w:rsid w:val="008A5FA9"/>
    <w:rsid w:val="008A6CEC"/>
    <w:rsid w:val="008A70B7"/>
    <w:rsid w:val="008B0BF6"/>
    <w:rsid w:val="008B0D00"/>
    <w:rsid w:val="008B0D22"/>
    <w:rsid w:val="008B0E2E"/>
    <w:rsid w:val="008B30DE"/>
    <w:rsid w:val="008B50B9"/>
    <w:rsid w:val="008B59FF"/>
    <w:rsid w:val="008B732F"/>
    <w:rsid w:val="008C081A"/>
    <w:rsid w:val="008C343A"/>
    <w:rsid w:val="008C4110"/>
    <w:rsid w:val="008C5157"/>
    <w:rsid w:val="008C7416"/>
    <w:rsid w:val="008C7F2C"/>
    <w:rsid w:val="008D0426"/>
    <w:rsid w:val="008D674F"/>
    <w:rsid w:val="008D67AF"/>
    <w:rsid w:val="008D7BC0"/>
    <w:rsid w:val="008E0B84"/>
    <w:rsid w:val="008E0E65"/>
    <w:rsid w:val="008E14A9"/>
    <w:rsid w:val="008E5F87"/>
    <w:rsid w:val="008E7656"/>
    <w:rsid w:val="008E777A"/>
    <w:rsid w:val="008F4796"/>
    <w:rsid w:val="008F5281"/>
    <w:rsid w:val="008F53A0"/>
    <w:rsid w:val="008F5646"/>
    <w:rsid w:val="008F5E48"/>
    <w:rsid w:val="00900B83"/>
    <w:rsid w:val="00901D5D"/>
    <w:rsid w:val="00901F38"/>
    <w:rsid w:val="00902358"/>
    <w:rsid w:val="00905B45"/>
    <w:rsid w:val="00910850"/>
    <w:rsid w:val="00913BBF"/>
    <w:rsid w:val="00914FC6"/>
    <w:rsid w:val="00915251"/>
    <w:rsid w:val="009163C0"/>
    <w:rsid w:val="00921CF1"/>
    <w:rsid w:val="00924CB3"/>
    <w:rsid w:val="0092544D"/>
    <w:rsid w:val="00925F7D"/>
    <w:rsid w:val="00931A39"/>
    <w:rsid w:val="0093254F"/>
    <w:rsid w:val="00933199"/>
    <w:rsid w:val="00933393"/>
    <w:rsid w:val="00933B86"/>
    <w:rsid w:val="00935B23"/>
    <w:rsid w:val="0093649F"/>
    <w:rsid w:val="00940128"/>
    <w:rsid w:val="00944105"/>
    <w:rsid w:val="00944A84"/>
    <w:rsid w:val="00945838"/>
    <w:rsid w:val="00946F11"/>
    <w:rsid w:val="009527FF"/>
    <w:rsid w:val="009547D1"/>
    <w:rsid w:val="009633E0"/>
    <w:rsid w:val="00965F78"/>
    <w:rsid w:val="00967AD9"/>
    <w:rsid w:val="00972120"/>
    <w:rsid w:val="00972583"/>
    <w:rsid w:val="00972EBA"/>
    <w:rsid w:val="009738B9"/>
    <w:rsid w:val="00974ACB"/>
    <w:rsid w:val="00976B93"/>
    <w:rsid w:val="00976EEA"/>
    <w:rsid w:val="00980499"/>
    <w:rsid w:val="009863DF"/>
    <w:rsid w:val="0099150A"/>
    <w:rsid w:val="00991E0E"/>
    <w:rsid w:val="009949D0"/>
    <w:rsid w:val="009959BC"/>
    <w:rsid w:val="00995E07"/>
    <w:rsid w:val="009A306C"/>
    <w:rsid w:val="009A322D"/>
    <w:rsid w:val="009A351B"/>
    <w:rsid w:val="009A454E"/>
    <w:rsid w:val="009A7B8B"/>
    <w:rsid w:val="009B2D9D"/>
    <w:rsid w:val="009B5337"/>
    <w:rsid w:val="009C05E8"/>
    <w:rsid w:val="009C0868"/>
    <w:rsid w:val="009C1F30"/>
    <w:rsid w:val="009C3C81"/>
    <w:rsid w:val="009C746C"/>
    <w:rsid w:val="009D0715"/>
    <w:rsid w:val="009D2DBA"/>
    <w:rsid w:val="009D62BE"/>
    <w:rsid w:val="009D749D"/>
    <w:rsid w:val="009E0334"/>
    <w:rsid w:val="009E10EC"/>
    <w:rsid w:val="009E4826"/>
    <w:rsid w:val="009E52F6"/>
    <w:rsid w:val="009E664B"/>
    <w:rsid w:val="009F0007"/>
    <w:rsid w:val="009F1650"/>
    <w:rsid w:val="009F18FC"/>
    <w:rsid w:val="009F21D0"/>
    <w:rsid w:val="009F252D"/>
    <w:rsid w:val="009F5FB8"/>
    <w:rsid w:val="009F6743"/>
    <w:rsid w:val="009F7881"/>
    <w:rsid w:val="009F7D06"/>
    <w:rsid w:val="00A00F8D"/>
    <w:rsid w:val="00A03D1A"/>
    <w:rsid w:val="00A04C89"/>
    <w:rsid w:val="00A050D1"/>
    <w:rsid w:val="00A05A05"/>
    <w:rsid w:val="00A06101"/>
    <w:rsid w:val="00A1553E"/>
    <w:rsid w:val="00A16BD5"/>
    <w:rsid w:val="00A1711B"/>
    <w:rsid w:val="00A21AB0"/>
    <w:rsid w:val="00A22D69"/>
    <w:rsid w:val="00A2544A"/>
    <w:rsid w:val="00A27CA5"/>
    <w:rsid w:val="00A27EFC"/>
    <w:rsid w:val="00A31DB8"/>
    <w:rsid w:val="00A324ED"/>
    <w:rsid w:val="00A3428C"/>
    <w:rsid w:val="00A36FE0"/>
    <w:rsid w:val="00A40E17"/>
    <w:rsid w:val="00A41116"/>
    <w:rsid w:val="00A41D7D"/>
    <w:rsid w:val="00A4500C"/>
    <w:rsid w:val="00A46F54"/>
    <w:rsid w:val="00A47AC7"/>
    <w:rsid w:val="00A50A71"/>
    <w:rsid w:val="00A50E94"/>
    <w:rsid w:val="00A51480"/>
    <w:rsid w:val="00A51F29"/>
    <w:rsid w:val="00A54184"/>
    <w:rsid w:val="00A55881"/>
    <w:rsid w:val="00A562F7"/>
    <w:rsid w:val="00A5700C"/>
    <w:rsid w:val="00A57063"/>
    <w:rsid w:val="00A624FA"/>
    <w:rsid w:val="00A65AE5"/>
    <w:rsid w:val="00A7035A"/>
    <w:rsid w:val="00A70A5F"/>
    <w:rsid w:val="00A72541"/>
    <w:rsid w:val="00A77776"/>
    <w:rsid w:val="00A81731"/>
    <w:rsid w:val="00A82F57"/>
    <w:rsid w:val="00A873A1"/>
    <w:rsid w:val="00A9208D"/>
    <w:rsid w:val="00A93B09"/>
    <w:rsid w:val="00A962D0"/>
    <w:rsid w:val="00A976CC"/>
    <w:rsid w:val="00A97E72"/>
    <w:rsid w:val="00AA1BC0"/>
    <w:rsid w:val="00AA225B"/>
    <w:rsid w:val="00AA2EC0"/>
    <w:rsid w:val="00AA3A5E"/>
    <w:rsid w:val="00AA4D33"/>
    <w:rsid w:val="00AA5517"/>
    <w:rsid w:val="00AA68C0"/>
    <w:rsid w:val="00AB1B65"/>
    <w:rsid w:val="00AB384A"/>
    <w:rsid w:val="00AB5C73"/>
    <w:rsid w:val="00AB5D95"/>
    <w:rsid w:val="00AB5E5A"/>
    <w:rsid w:val="00AB6134"/>
    <w:rsid w:val="00AB6E3E"/>
    <w:rsid w:val="00AB7342"/>
    <w:rsid w:val="00AC0C0A"/>
    <w:rsid w:val="00AC1795"/>
    <w:rsid w:val="00AC1DA9"/>
    <w:rsid w:val="00AC25D2"/>
    <w:rsid w:val="00AC4932"/>
    <w:rsid w:val="00AC6378"/>
    <w:rsid w:val="00AD364B"/>
    <w:rsid w:val="00AD3753"/>
    <w:rsid w:val="00AD7E8E"/>
    <w:rsid w:val="00AE08B8"/>
    <w:rsid w:val="00AE0CC8"/>
    <w:rsid w:val="00AE3505"/>
    <w:rsid w:val="00AE447F"/>
    <w:rsid w:val="00AE5481"/>
    <w:rsid w:val="00AE5695"/>
    <w:rsid w:val="00AE6870"/>
    <w:rsid w:val="00AE7B29"/>
    <w:rsid w:val="00AF0111"/>
    <w:rsid w:val="00AF13BD"/>
    <w:rsid w:val="00AF22CD"/>
    <w:rsid w:val="00AF4F8B"/>
    <w:rsid w:val="00AF50E0"/>
    <w:rsid w:val="00AF522F"/>
    <w:rsid w:val="00AF5371"/>
    <w:rsid w:val="00AF7EC7"/>
    <w:rsid w:val="00B030B8"/>
    <w:rsid w:val="00B117C4"/>
    <w:rsid w:val="00B1356F"/>
    <w:rsid w:val="00B143FE"/>
    <w:rsid w:val="00B14642"/>
    <w:rsid w:val="00B17605"/>
    <w:rsid w:val="00B17864"/>
    <w:rsid w:val="00B201B6"/>
    <w:rsid w:val="00B20920"/>
    <w:rsid w:val="00B23B15"/>
    <w:rsid w:val="00B24024"/>
    <w:rsid w:val="00B24584"/>
    <w:rsid w:val="00B2527A"/>
    <w:rsid w:val="00B25F7B"/>
    <w:rsid w:val="00B268F1"/>
    <w:rsid w:val="00B271D7"/>
    <w:rsid w:val="00B27BFC"/>
    <w:rsid w:val="00B27FCB"/>
    <w:rsid w:val="00B311E4"/>
    <w:rsid w:val="00B33267"/>
    <w:rsid w:val="00B332C3"/>
    <w:rsid w:val="00B34292"/>
    <w:rsid w:val="00B342E1"/>
    <w:rsid w:val="00B34A9F"/>
    <w:rsid w:val="00B34C62"/>
    <w:rsid w:val="00B35EAA"/>
    <w:rsid w:val="00B361C2"/>
    <w:rsid w:val="00B375A2"/>
    <w:rsid w:val="00B37601"/>
    <w:rsid w:val="00B37658"/>
    <w:rsid w:val="00B42DFA"/>
    <w:rsid w:val="00B432AF"/>
    <w:rsid w:val="00B45242"/>
    <w:rsid w:val="00B46B36"/>
    <w:rsid w:val="00B47A74"/>
    <w:rsid w:val="00B52C33"/>
    <w:rsid w:val="00B57C05"/>
    <w:rsid w:val="00B60D1B"/>
    <w:rsid w:val="00B61893"/>
    <w:rsid w:val="00B629EB"/>
    <w:rsid w:val="00B639BB"/>
    <w:rsid w:val="00B63B39"/>
    <w:rsid w:val="00B66803"/>
    <w:rsid w:val="00B67227"/>
    <w:rsid w:val="00B67995"/>
    <w:rsid w:val="00B67ADF"/>
    <w:rsid w:val="00B67D02"/>
    <w:rsid w:val="00B74EEC"/>
    <w:rsid w:val="00B75BE3"/>
    <w:rsid w:val="00B76AC4"/>
    <w:rsid w:val="00B779F2"/>
    <w:rsid w:val="00B77DFE"/>
    <w:rsid w:val="00B827AD"/>
    <w:rsid w:val="00B85361"/>
    <w:rsid w:val="00B85A9F"/>
    <w:rsid w:val="00B87068"/>
    <w:rsid w:val="00B90801"/>
    <w:rsid w:val="00B90DC9"/>
    <w:rsid w:val="00B9358A"/>
    <w:rsid w:val="00B9478C"/>
    <w:rsid w:val="00B95050"/>
    <w:rsid w:val="00B95A5D"/>
    <w:rsid w:val="00B965A1"/>
    <w:rsid w:val="00B966C9"/>
    <w:rsid w:val="00BA083C"/>
    <w:rsid w:val="00BA105F"/>
    <w:rsid w:val="00BA18BD"/>
    <w:rsid w:val="00BA38A7"/>
    <w:rsid w:val="00BA48D0"/>
    <w:rsid w:val="00BA49C1"/>
    <w:rsid w:val="00BA7B26"/>
    <w:rsid w:val="00BB0910"/>
    <w:rsid w:val="00BB111F"/>
    <w:rsid w:val="00BB3BE0"/>
    <w:rsid w:val="00BB6D1A"/>
    <w:rsid w:val="00BC0CC5"/>
    <w:rsid w:val="00BC12DE"/>
    <w:rsid w:val="00BC159C"/>
    <w:rsid w:val="00BC567C"/>
    <w:rsid w:val="00BD1BE0"/>
    <w:rsid w:val="00BD1C30"/>
    <w:rsid w:val="00BD37F9"/>
    <w:rsid w:val="00BD410D"/>
    <w:rsid w:val="00BD6FDE"/>
    <w:rsid w:val="00BD7267"/>
    <w:rsid w:val="00BD7772"/>
    <w:rsid w:val="00BE2D16"/>
    <w:rsid w:val="00BE3832"/>
    <w:rsid w:val="00BE4FEB"/>
    <w:rsid w:val="00BF26AF"/>
    <w:rsid w:val="00BF4CD2"/>
    <w:rsid w:val="00BF5882"/>
    <w:rsid w:val="00BF5E03"/>
    <w:rsid w:val="00BF62A8"/>
    <w:rsid w:val="00BF6615"/>
    <w:rsid w:val="00C02F21"/>
    <w:rsid w:val="00C10168"/>
    <w:rsid w:val="00C155DA"/>
    <w:rsid w:val="00C15C40"/>
    <w:rsid w:val="00C21217"/>
    <w:rsid w:val="00C22B04"/>
    <w:rsid w:val="00C26C3B"/>
    <w:rsid w:val="00C30243"/>
    <w:rsid w:val="00C3460E"/>
    <w:rsid w:val="00C354BF"/>
    <w:rsid w:val="00C35F2A"/>
    <w:rsid w:val="00C37FC9"/>
    <w:rsid w:val="00C40590"/>
    <w:rsid w:val="00C41149"/>
    <w:rsid w:val="00C4131C"/>
    <w:rsid w:val="00C416F6"/>
    <w:rsid w:val="00C41892"/>
    <w:rsid w:val="00C42A39"/>
    <w:rsid w:val="00C4390B"/>
    <w:rsid w:val="00C444A5"/>
    <w:rsid w:val="00C461F6"/>
    <w:rsid w:val="00C463B0"/>
    <w:rsid w:val="00C4707B"/>
    <w:rsid w:val="00C51005"/>
    <w:rsid w:val="00C51567"/>
    <w:rsid w:val="00C51811"/>
    <w:rsid w:val="00C53EFA"/>
    <w:rsid w:val="00C546A1"/>
    <w:rsid w:val="00C54CD4"/>
    <w:rsid w:val="00C5652E"/>
    <w:rsid w:val="00C56662"/>
    <w:rsid w:val="00C57A2A"/>
    <w:rsid w:val="00C62ACC"/>
    <w:rsid w:val="00C64058"/>
    <w:rsid w:val="00C705CE"/>
    <w:rsid w:val="00C710E3"/>
    <w:rsid w:val="00C74614"/>
    <w:rsid w:val="00C85B1A"/>
    <w:rsid w:val="00C85DED"/>
    <w:rsid w:val="00C877B9"/>
    <w:rsid w:val="00C915A2"/>
    <w:rsid w:val="00C956CF"/>
    <w:rsid w:val="00C963C9"/>
    <w:rsid w:val="00CA0573"/>
    <w:rsid w:val="00CA2589"/>
    <w:rsid w:val="00CA2C80"/>
    <w:rsid w:val="00CA59A1"/>
    <w:rsid w:val="00CA7C4F"/>
    <w:rsid w:val="00CB1E91"/>
    <w:rsid w:val="00CB725A"/>
    <w:rsid w:val="00CC0BDE"/>
    <w:rsid w:val="00CC49F4"/>
    <w:rsid w:val="00CC6038"/>
    <w:rsid w:val="00CD2BC2"/>
    <w:rsid w:val="00CD340E"/>
    <w:rsid w:val="00CD5D15"/>
    <w:rsid w:val="00CD6F05"/>
    <w:rsid w:val="00CE04CF"/>
    <w:rsid w:val="00CE3458"/>
    <w:rsid w:val="00CE594D"/>
    <w:rsid w:val="00CE68CF"/>
    <w:rsid w:val="00CE71B8"/>
    <w:rsid w:val="00CE71C0"/>
    <w:rsid w:val="00CF25A9"/>
    <w:rsid w:val="00CF34DB"/>
    <w:rsid w:val="00CF5472"/>
    <w:rsid w:val="00CF68DC"/>
    <w:rsid w:val="00CF7CE8"/>
    <w:rsid w:val="00D00FC4"/>
    <w:rsid w:val="00D038F1"/>
    <w:rsid w:val="00D04131"/>
    <w:rsid w:val="00D04A4C"/>
    <w:rsid w:val="00D0567D"/>
    <w:rsid w:val="00D05F5C"/>
    <w:rsid w:val="00D06D68"/>
    <w:rsid w:val="00D1136F"/>
    <w:rsid w:val="00D16D90"/>
    <w:rsid w:val="00D238F1"/>
    <w:rsid w:val="00D24C4F"/>
    <w:rsid w:val="00D26132"/>
    <w:rsid w:val="00D27422"/>
    <w:rsid w:val="00D2759C"/>
    <w:rsid w:val="00D31ABF"/>
    <w:rsid w:val="00D32967"/>
    <w:rsid w:val="00D34986"/>
    <w:rsid w:val="00D36FC5"/>
    <w:rsid w:val="00D4098D"/>
    <w:rsid w:val="00D42AC3"/>
    <w:rsid w:val="00D44B55"/>
    <w:rsid w:val="00D4535E"/>
    <w:rsid w:val="00D45CE9"/>
    <w:rsid w:val="00D50605"/>
    <w:rsid w:val="00D51AA6"/>
    <w:rsid w:val="00D51FA6"/>
    <w:rsid w:val="00D523BB"/>
    <w:rsid w:val="00D65157"/>
    <w:rsid w:val="00D65A2D"/>
    <w:rsid w:val="00D6698C"/>
    <w:rsid w:val="00D66A46"/>
    <w:rsid w:val="00D7185B"/>
    <w:rsid w:val="00D71941"/>
    <w:rsid w:val="00D71ECD"/>
    <w:rsid w:val="00D74813"/>
    <w:rsid w:val="00D74E9C"/>
    <w:rsid w:val="00D7579A"/>
    <w:rsid w:val="00D811A8"/>
    <w:rsid w:val="00D84064"/>
    <w:rsid w:val="00D854A6"/>
    <w:rsid w:val="00D85B9B"/>
    <w:rsid w:val="00D861BB"/>
    <w:rsid w:val="00D86880"/>
    <w:rsid w:val="00D86DD5"/>
    <w:rsid w:val="00D86E3A"/>
    <w:rsid w:val="00D9165E"/>
    <w:rsid w:val="00D9590E"/>
    <w:rsid w:val="00DA0A8C"/>
    <w:rsid w:val="00DA286B"/>
    <w:rsid w:val="00DA4574"/>
    <w:rsid w:val="00DA7EE1"/>
    <w:rsid w:val="00DB1268"/>
    <w:rsid w:val="00DB1452"/>
    <w:rsid w:val="00DB74F9"/>
    <w:rsid w:val="00DC2C62"/>
    <w:rsid w:val="00DC2C78"/>
    <w:rsid w:val="00DC443F"/>
    <w:rsid w:val="00DC4463"/>
    <w:rsid w:val="00DC7857"/>
    <w:rsid w:val="00DD0BF1"/>
    <w:rsid w:val="00DD0ECD"/>
    <w:rsid w:val="00DD1673"/>
    <w:rsid w:val="00DD30AE"/>
    <w:rsid w:val="00DD57C0"/>
    <w:rsid w:val="00DD5EA5"/>
    <w:rsid w:val="00DD5F35"/>
    <w:rsid w:val="00DD64E3"/>
    <w:rsid w:val="00DD6B3F"/>
    <w:rsid w:val="00DD6E10"/>
    <w:rsid w:val="00DD7101"/>
    <w:rsid w:val="00DD7989"/>
    <w:rsid w:val="00DE0E6D"/>
    <w:rsid w:val="00DE446F"/>
    <w:rsid w:val="00DE5FF1"/>
    <w:rsid w:val="00DE6965"/>
    <w:rsid w:val="00DE6E13"/>
    <w:rsid w:val="00DF17A5"/>
    <w:rsid w:val="00DF1A6E"/>
    <w:rsid w:val="00DF24C7"/>
    <w:rsid w:val="00DF5A64"/>
    <w:rsid w:val="00DF6C27"/>
    <w:rsid w:val="00E0085E"/>
    <w:rsid w:val="00E00C76"/>
    <w:rsid w:val="00E03DA3"/>
    <w:rsid w:val="00E05C6B"/>
    <w:rsid w:val="00E06223"/>
    <w:rsid w:val="00E10E38"/>
    <w:rsid w:val="00E10ECE"/>
    <w:rsid w:val="00E1168B"/>
    <w:rsid w:val="00E11790"/>
    <w:rsid w:val="00E11C1B"/>
    <w:rsid w:val="00E12B62"/>
    <w:rsid w:val="00E14670"/>
    <w:rsid w:val="00E14A64"/>
    <w:rsid w:val="00E15015"/>
    <w:rsid w:val="00E153AC"/>
    <w:rsid w:val="00E1737D"/>
    <w:rsid w:val="00E17750"/>
    <w:rsid w:val="00E2152C"/>
    <w:rsid w:val="00E23A3C"/>
    <w:rsid w:val="00E24668"/>
    <w:rsid w:val="00E24CD8"/>
    <w:rsid w:val="00E27430"/>
    <w:rsid w:val="00E310AE"/>
    <w:rsid w:val="00E32FCC"/>
    <w:rsid w:val="00E3372F"/>
    <w:rsid w:val="00E42663"/>
    <w:rsid w:val="00E4280B"/>
    <w:rsid w:val="00E42890"/>
    <w:rsid w:val="00E42C3C"/>
    <w:rsid w:val="00E43141"/>
    <w:rsid w:val="00E43913"/>
    <w:rsid w:val="00E45300"/>
    <w:rsid w:val="00E45906"/>
    <w:rsid w:val="00E465E8"/>
    <w:rsid w:val="00E50424"/>
    <w:rsid w:val="00E506AF"/>
    <w:rsid w:val="00E523A1"/>
    <w:rsid w:val="00E54912"/>
    <w:rsid w:val="00E5583D"/>
    <w:rsid w:val="00E55F88"/>
    <w:rsid w:val="00E56A69"/>
    <w:rsid w:val="00E56B97"/>
    <w:rsid w:val="00E57436"/>
    <w:rsid w:val="00E6101F"/>
    <w:rsid w:val="00E61CEB"/>
    <w:rsid w:val="00E65512"/>
    <w:rsid w:val="00E710F1"/>
    <w:rsid w:val="00E72AB0"/>
    <w:rsid w:val="00E746F0"/>
    <w:rsid w:val="00E74FCE"/>
    <w:rsid w:val="00E756EB"/>
    <w:rsid w:val="00E80572"/>
    <w:rsid w:val="00E8196D"/>
    <w:rsid w:val="00E839A5"/>
    <w:rsid w:val="00E84AA4"/>
    <w:rsid w:val="00E8737B"/>
    <w:rsid w:val="00E90C2A"/>
    <w:rsid w:val="00E90FEA"/>
    <w:rsid w:val="00E91128"/>
    <w:rsid w:val="00E95F59"/>
    <w:rsid w:val="00E96EF2"/>
    <w:rsid w:val="00EA3FC9"/>
    <w:rsid w:val="00EA448D"/>
    <w:rsid w:val="00EA7A96"/>
    <w:rsid w:val="00EB1A3F"/>
    <w:rsid w:val="00EB2996"/>
    <w:rsid w:val="00EB31BC"/>
    <w:rsid w:val="00EB47E9"/>
    <w:rsid w:val="00EB493E"/>
    <w:rsid w:val="00EB575F"/>
    <w:rsid w:val="00EB5975"/>
    <w:rsid w:val="00EB5E1B"/>
    <w:rsid w:val="00EC0B50"/>
    <w:rsid w:val="00EC149A"/>
    <w:rsid w:val="00EC3352"/>
    <w:rsid w:val="00EC3B62"/>
    <w:rsid w:val="00EC3B9A"/>
    <w:rsid w:val="00EC4E78"/>
    <w:rsid w:val="00EC5CAB"/>
    <w:rsid w:val="00EC6F6F"/>
    <w:rsid w:val="00EC742B"/>
    <w:rsid w:val="00EC7DCA"/>
    <w:rsid w:val="00ED21DA"/>
    <w:rsid w:val="00ED2CA8"/>
    <w:rsid w:val="00ED54C6"/>
    <w:rsid w:val="00ED5FBD"/>
    <w:rsid w:val="00ED6237"/>
    <w:rsid w:val="00EE01DA"/>
    <w:rsid w:val="00EE541C"/>
    <w:rsid w:val="00EE7406"/>
    <w:rsid w:val="00EE78B9"/>
    <w:rsid w:val="00EF213B"/>
    <w:rsid w:val="00EF25A9"/>
    <w:rsid w:val="00EF2B48"/>
    <w:rsid w:val="00EF2F57"/>
    <w:rsid w:val="00EF65CC"/>
    <w:rsid w:val="00F0306A"/>
    <w:rsid w:val="00F037B9"/>
    <w:rsid w:val="00F03AFA"/>
    <w:rsid w:val="00F05961"/>
    <w:rsid w:val="00F10A78"/>
    <w:rsid w:val="00F11A6F"/>
    <w:rsid w:val="00F126BE"/>
    <w:rsid w:val="00F13222"/>
    <w:rsid w:val="00F1375F"/>
    <w:rsid w:val="00F13C04"/>
    <w:rsid w:val="00F13F85"/>
    <w:rsid w:val="00F14B40"/>
    <w:rsid w:val="00F175B5"/>
    <w:rsid w:val="00F1765E"/>
    <w:rsid w:val="00F22E61"/>
    <w:rsid w:val="00F24DFE"/>
    <w:rsid w:val="00F25BE1"/>
    <w:rsid w:val="00F26205"/>
    <w:rsid w:val="00F26D41"/>
    <w:rsid w:val="00F334A5"/>
    <w:rsid w:val="00F35618"/>
    <w:rsid w:val="00F359EA"/>
    <w:rsid w:val="00F35DBA"/>
    <w:rsid w:val="00F42E35"/>
    <w:rsid w:val="00F43A83"/>
    <w:rsid w:val="00F43D07"/>
    <w:rsid w:val="00F44AB9"/>
    <w:rsid w:val="00F46F03"/>
    <w:rsid w:val="00F51AD6"/>
    <w:rsid w:val="00F51F2A"/>
    <w:rsid w:val="00F5300C"/>
    <w:rsid w:val="00F5527E"/>
    <w:rsid w:val="00F56988"/>
    <w:rsid w:val="00F56BB9"/>
    <w:rsid w:val="00F6135B"/>
    <w:rsid w:val="00F62945"/>
    <w:rsid w:val="00F63B99"/>
    <w:rsid w:val="00F6489E"/>
    <w:rsid w:val="00F7077A"/>
    <w:rsid w:val="00F72722"/>
    <w:rsid w:val="00F73F1D"/>
    <w:rsid w:val="00F76BB1"/>
    <w:rsid w:val="00F77C68"/>
    <w:rsid w:val="00F80339"/>
    <w:rsid w:val="00F8163B"/>
    <w:rsid w:val="00F830C1"/>
    <w:rsid w:val="00F830E4"/>
    <w:rsid w:val="00F86766"/>
    <w:rsid w:val="00F90178"/>
    <w:rsid w:val="00F91A06"/>
    <w:rsid w:val="00F946C8"/>
    <w:rsid w:val="00FA026B"/>
    <w:rsid w:val="00FA02A8"/>
    <w:rsid w:val="00FA0730"/>
    <w:rsid w:val="00FA2184"/>
    <w:rsid w:val="00FA4E42"/>
    <w:rsid w:val="00FA7889"/>
    <w:rsid w:val="00FB0B93"/>
    <w:rsid w:val="00FB3D58"/>
    <w:rsid w:val="00FB5C95"/>
    <w:rsid w:val="00FB61FB"/>
    <w:rsid w:val="00FC0536"/>
    <w:rsid w:val="00FC10E5"/>
    <w:rsid w:val="00FC1B67"/>
    <w:rsid w:val="00FC272A"/>
    <w:rsid w:val="00FC4F8C"/>
    <w:rsid w:val="00FC78B8"/>
    <w:rsid w:val="00FD012F"/>
    <w:rsid w:val="00FD3226"/>
    <w:rsid w:val="00FD3F17"/>
    <w:rsid w:val="00FD3FEF"/>
    <w:rsid w:val="00FD6A0E"/>
    <w:rsid w:val="00FD7285"/>
    <w:rsid w:val="00FE1B1F"/>
    <w:rsid w:val="00FE2608"/>
    <w:rsid w:val="00FE2F7C"/>
    <w:rsid w:val="00FE32EB"/>
    <w:rsid w:val="00FF4B64"/>
    <w:rsid w:val="00FF526E"/>
    <w:rsid w:val="00FF5E14"/>
    <w:rsid w:val="00FF7E55"/>
    <w:rsid w:val="0D2A7793"/>
    <w:rsid w:val="774B80E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CB7213"/>
  <w14:defaultImageDpi w14:val="32767"/>
  <w15:docId w15:val="{0BA9ABDA-AA3E-4CAF-8EF9-736E8D89D58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semiHidden="1" w:unhideWhenUsed="1"/>
    <w:lsdException w:name="heading 3" w:uiPriority="9" w:semiHidden="1" w:unhideWhenUsed="1"/>
    <w:lsdException w:name="heading 4" w:uiPriority="9" w:semiHidden="1" w:unhideWhenUsed="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hAnsiTheme="majorHAnsi" w:eastAsiaTheme="majorEastAsia"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hAnsiTheme="majorHAnsi" w:eastAsiaTheme="majorEastAsia"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hAnsiTheme="majorHAnsi" w:eastAsiaTheme="majorEastAsia"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hAnsiTheme="majorHAnsi" w:eastAsiaTheme="majorEastAsia"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hAnsiTheme="majorHAnsi" w:eastAsiaTheme="majorEastAsia"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hAnsiTheme="majorHAnsi" w:eastAsiaTheme="majorEastAsia"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hAnsiTheme="majorHAnsi" w:eastAsiaTheme="majorEastAsia"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hAnsiTheme="majorHAnsi" w:eastAsiaTheme="majorEastAsia" w:cstheme="majorBidi"/>
      <w:i/>
      <w:iCs/>
      <w:color w:val="677786" w:themeColor="text1" w:themeTint="D8"/>
      <w:sz w:val="21"/>
      <w:szCs w:val="21"/>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table" w:styleId="Tabellenraster">
    <w:name w:val="Table Grid"/>
    <w:basedOn w:val="NormaleTabelle"/>
    <w:uiPriority w:val="39"/>
    <w:rsid w:val="0050578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Kopfzeile">
    <w:name w:val="header"/>
    <w:basedOn w:val="Fuzeile"/>
    <w:link w:val="KopfzeileZchn"/>
    <w:uiPriority w:val="99"/>
    <w:unhideWhenUsed/>
    <w:rsid w:val="005218C8"/>
    <w:pPr>
      <w:tabs>
        <w:tab w:val="clear" w:pos="4536"/>
      </w:tabs>
    </w:pPr>
  </w:style>
  <w:style w:type="character" w:styleId="KopfzeileZchn" w:customStyle="1">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styleId="FuzeileZchn" w:customStyle="1">
    <w:name w:val="Fußzeile Zchn"/>
    <w:basedOn w:val="Absatz-Standardschriftart"/>
    <w:link w:val="Fuzeile"/>
    <w:uiPriority w:val="99"/>
    <w:rsid w:val="005218C8"/>
    <w:rPr>
      <w:rFonts w:cs="Times New Roman (Textkörper CS)"/>
      <w:b/>
      <w:bCs/>
      <w:noProof/>
      <w:color w:val="000000"/>
      <w:sz w:val="14"/>
      <w:lang w:eastAsia="de-DE"/>
    </w:rPr>
  </w:style>
  <w:style w:type="character" w:styleId="Fettung" w:customStyle="1">
    <w:name w:val="Fettung"/>
    <w:basedOn w:val="Absatz-Standardschriftart"/>
    <w:uiPriority w:val="1"/>
    <w:qFormat/>
    <w:rsid w:val="00FC272A"/>
    <w:rPr>
      <w:b/>
      <w:spacing w:val="-2"/>
      <w:w w:val="101"/>
    </w:rPr>
  </w:style>
  <w:style w:type="paragraph" w:styleId="BriefdatenAngaben" w:customStyle="1">
    <w:name w:val="Briefdaten_Angaben"/>
    <w:basedOn w:val="Standard"/>
    <w:rsid w:val="000D4047"/>
    <w:rPr>
      <w:spacing w:val="4"/>
      <w:sz w:val="14"/>
      <w:szCs w:val="14"/>
    </w:rPr>
  </w:style>
  <w:style w:type="paragraph" w:styleId="EinfAbs" w:customStyle="1">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styleId="SprechblasentextZchn" w:customStyle="1">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styleId="TextTabelle" w:customStyle="1">
    <w:name w:val="Text_Tabelle"/>
    <w:basedOn w:val="Standard"/>
    <w:rsid w:val="001D697E"/>
    <w:pPr>
      <w:spacing w:line="240" w:lineRule="auto"/>
    </w:pPr>
    <w:rPr>
      <w:w w:val="101"/>
    </w:rPr>
  </w:style>
  <w:style w:type="paragraph" w:styleId="Tabellenvorgaben" w:customStyle="1">
    <w:name w:val="Tabellenvorgaben"/>
    <w:basedOn w:val="Standard"/>
    <w:rsid w:val="001935AE"/>
    <w:pPr>
      <w:spacing w:line="240" w:lineRule="auto"/>
    </w:pPr>
    <w:rPr>
      <w:spacing w:val="2"/>
      <w:w w:val="101"/>
      <w:sz w:val="16"/>
      <w:szCs w:val="16"/>
    </w:rPr>
  </w:style>
  <w:style w:type="paragraph" w:styleId="Bild" w:customStyle="1">
    <w:name w:val="Bild"/>
    <w:basedOn w:val="Standard"/>
    <w:qFormat/>
    <w:rsid w:val="001A297C"/>
    <w:pPr>
      <w:framePr w:wrap="around" w:hAnchor="page" w:vAnchor="page" w:x="625" w:y="2212"/>
      <w:spacing w:line="240" w:lineRule="auto"/>
      <w:suppressOverlap/>
    </w:pPr>
  </w:style>
  <w:style w:type="paragraph" w:styleId="Titel-Headline" w:customStyle="1">
    <w:name w:val="Titel-Headline"/>
    <w:basedOn w:val="Standard"/>
    <w:qFormat/>
    <w:rsid w:val="00064547"/>
    <w:pPr>
      <w:spacing w:after="1340" w:line="720" w:lineRule="atLeast"/>
    </w:pPr>
    <w:rPr>
      <w:b/>
      <w:color w:val="00468E" w:themeColor="accent1"/>
      <w:sz w:val="60"/>
    </w:rPr>
  </w:style>
  <w:style w:type="paragraph" w:styleId="Titel-Kontakt" w:customStyle="1">
    <w:name w:val="Titel-Kontakt"/>
    <w:basedOn w:val="Standard"/>
    <w:rsid w:val="008A70B7"/>
    <w:pPr>
      <w:spacing w:line="220" w:lineRule="atLeast"/>
    </w:pPr>
    <w:rPr>
      <w:sz w:val="16"/>
      <w:szCs w:val="16"/>
    </w:rPr>
  </w:style>
  <w:style w:type="character" w:styleId="Titel-KontaktVersal" w:customStyle="1">
    <w:name w:val="Titel-Kontakt_Versal"/>
    <w:uiPriority w:val="1"/>
    <w:rsid w:val="0039654F"/>
    <w:rPr>
      <w:b/>
      <w:bCs/>
      <w:caps/>
      <w:smallCaps w:val="0"/>
      <w:sz w:val="16"/>
      <w:szCs w:val="16"/>
    </w:rPr>
  </w:style>
  <w:style w:type="paragraph" w:styleId="Titel-Subline" w:customStyle="1">
    <w:name w:val="Titel-Subline"/>
    <w:basedOn w:val="Standard"/>
    <w:qFormat/>
    <w:rsid w:val="00064547"/>
    <w:pPr>
      <w:spacing w:after="560" w:line="400" w:lineRule="atLeast"/>
    </w:pPr>
    <w:rPr>
      <w:b/>
      <w:color w:val="00468E" w:themeColor="accent1"/>
      <w:sz w:val="34"/>
      <w:szCs w:val="30"/>
    </w:rPr>
  </w:style>
  <w:style w:type="paragraph" w:styleId="nderungsdienst-Text" w:customStyle="1">
    <w:name w:val="Änderungsdienst-Text"/>
    <w:basedOn w:val="Standard"/>
    <w:rsid w:val="00F14B40"/>
    <w:rPr>
      <w:szCs w:val="20"/>
    </w:rPr>
  </w:style>
  <w:style w:type="paragraph" w:styleId="Datenschutz" w:customStyle="1">
    <w:name w:val="Datenschutz"/>
    <w:basedOn w:val="nderungsdienst-Text"/>
    <w:rsid w:val="00A36FE0"/>
    <w:pPr>
      <w:spacing w:line="220" w:lineRule="atLeast"/>
    </w:pPr>
    <w:rPr>
      <w:sz w:val="16"/>
    </w:rPr>
  </w:style>
  <w:style w:type="character" w:styleId="berschrift1Zchn" w:customStyle="1">
    <w:name w:val="Überschrift 1 Zchn"/>
    <w:basedOn w:val="Absatz-Standardschriftart"/>
    <w:link w:val="berschrift1"/>
    <w:uiPriority w:val="9"/>
    <w:rsid w:val="00626A28"/>
    <w:rPr>
      <w:rFonts w:asciiTheme="majorHAnsi" w:hAnsiTheme="majorHAnsi" w:eastAsiaTheme="majorEastAsia" w:cstheme="majorBidi"/>
      <w:b/>
      <w:color w:val="00468E" w:themeColor="accent1"/>
      <w:szCs w:val="32"/>
    </w:rPr>
  </w:style>
  <w:style w:type="character" w:styleId="berschrift2Zchn" w:customStyle="1">
    <w:name w:val="Überschrift 2 Zchn"/>
    <w:basedOn w:val="Absatz-Standardschriftart"/>
    <w:link w:val="berschrift2"/>
    <w:uiPriority w:val="9"/>
    <w:rsid w:val="007C1F06"/>
    <w:rPr>
      <w:rFonts w:asciiTheme="majorHAnsi" w:hAnsiTheme="majorHAnsi" w:eastAsiaTheme="majorEastAsia" w:cstheme="majorBidi"/>
      <w:b/>
      <w:color w:val="00346A" w:themeColor="accent1" w:themeShade="BF"/>
      <w:sz w:val="20"/>
      <w:szCs w:val="26"/>
    </w:rPr>
  </w:style>
  <w:style w:type="paragraph" w:styleId="Flietext" w:customStyle="1">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styleId="Aufzhlungen1" w:customStyle="1">
    <w:name w:val="Aufzählungen_1"/>
    <w:basedOn w:val="Flietext"/>
    <w:rsid w:val="00A46F54"/>
    <w:pPr>
      <w:numPr>
        <w:numId w:val="17"/>
      </w:numPr>
      <w:spacing w:line="240" w:lineRule="atLeast"/>
    </w:pPr>
    <w:rPr>
      <w:sz w:val="18"/>
      <w:szCs w:val="18"/>
    </w:rPr>
  </w:style>
  <w:style w:type="numbering" w:styleId="AktuelleListe1" w:customStyle="1">
    <w:name w:val="Aktuelle Liste1"/>
    <w:uiPriority w:val="99"/>
    <w:rsid w:val="00494EE7"/>
    <w:pPr>
      <w:numPr>
        <w:numId w:val="8"/>
      </w:numPr>
    </w:pPr>
  </w:style>
  <w:style w:type="character" w:styleId="berschrift3Zchn" w:customStyle="1">
    <w:name w:val="Überschrift 3 Zchn"/>
    <w:basedOn w:val="Absatz-Standardschriftart"/>
    <w:link w:val="berschrift3"/>
    <w:uiPriority w:val="9"/>
    <w:rsid w:val="00581C8C"/>
    <w:rPr>
      <w:rFonts w:asciiTheme="majorHAnsi" w:hAnsiTheme="majorHAnsi" w:eastAsiaTheme="majorEastAsia" w:cstheme="majorBidi"/>
      <w:b/>
      <w:color w:val="00468E" w:themeColor="accent1"/>
      <w:sz w:val="20"/>
    </w:rPr>
  </w:style>
  <w:style w:type="character" w:styleId="berschrift4Zchn" w:customStyle="1">
    <w:name w:val="Überschrift 4 Zchn"/>
    <w:basedOn w:val="Absatz-Standardschriftart"/>
    <w:link w:val="berschrift4"/>
    <w:uiPriority w:val="9"/>
    <w:rsid w:val="00933B86"/>
    <w:rPr>
      <w:rFonts w:asciiTheme="majorHAnsi" w:hAnsiTheme="majorHAnsi" w:eastAsiaTheme="majorEastAsia" w:cstheme="majorBidi"/>
      <w:b/>
      <w:iCs/>
      <w:color w:val="00468E" w:themeColor="accent1"/>
      <w:sz w:val="20"/>
    </w:rPr>
  </w:style>
  <w:style w:type="character" w:styleId="berschrift5Zchn" w:customStyle="1">
    <w:name w:val="Überschrift 5 Zchn"/>
    <w:basedOn w:val="Absatz-Standardschriftart"/>
    <w:link w:val="berschrift5"/>
    <w:uiPriority w:val="9"/>
    <w:semiHidden/>
    <w:rsid w:val="00494EE7"/>
    <w:rPr>
      <w:rFonts w:asciiTheme="majorHAnsi" w:hAnsiTheme="majorHAnsi" w:eastAsiaTheme="majorEastAsia" w:cstheme="majorBidi"/>
      <w:color w:val="00346A" w:themeColor="accent1" w:themeShade="BF"/>
      <w:sz w:val="20"/>
    </w:rPr>
  </w:style>
  <w:style w:type="character" w:styleId="berschrift6Zchn" w:customStyle="1">
    <w:name w:val="Überschrift 6 Zchn"/>
    <w:basedOn w:val="Absatz-Standardschriftart"/>
    <w:link w:val="berschrift6"/>
    <w:uiPriority w:val="9"/>
    <w:semiHidden/>
    <w:rsid w:val="00494EE7"/>
    <w:rPr>
      <w:rFonts w:asciiTheme="majorHAnsi" w:hAnsiTheme="majorHAnsi" w:eastAsiaTheme="majorEastAsia" w:cstheme="majorBidi"/>
      <w:color w:val="002246" w:themeColor="accent1" w:themeShade="7F"/>
      <w:sz w:val="20"/>
    </w:rPr>
  </w:style>
  <w:style w:type="character" w:styleId="berschrift7Zchn" w:customStyle="1">
    <w:name w:val="Überschrift 7 Zchn"/>
    <w:basedOn w:val="Absatz-Standardschriftart"/>
    <w:link w:val="berschrift7"/>
    <w:uiPriority w:val="9"/>
    <w:semiHidden/>
    <w:rsid w:val="00494EE7"/>
    <w:rPr>
      <w:rFonts w:asciiTheme="majorHAnsi" w:hAnsiTheme="majorHAnsi" w:eastAsiaTheme="majorEastAsia" w:cstheme="majorBidi"/>
      <w:i/>
      <w:iCs/>
      <w:color w:val="002246" w:themeColor="accent1" w:themeShade="7F"/>
      <w:sz w:val="20"/>
    </w:rPr>
  </w:style>
  <w:style w:type="character" w:styleId="berschrift8Zchn" w:customStyle="1">
    <w:name w:val="Überschrift 8 Zchn"/>
    <w:basedOn w:val="Absatz-Standardschriftart"/>
    <w:link w:val="berschrift8"/>
    <w:uiPriority w:val="9"/>
    <w:semiHidden/>
    <w:rsid w:val="00494EE7"/>
    <w:rPr>
      <w:rFonts w:asciiTheme="majorHAnsi" w:hAnsiTheme="majorHAnsi" w:eastAsiaTheme="majorEastAsia" w:cstheme="majorBidi"/>
      <w:color w:val="677786" w:themeColor="text1" w:themeTint="D8"/>
      <w:sz w:val="21"/>
      <w:szCs w:val="21"/>
    </w:rPr>
  </w:style>
  <w:style w:type="character" w:styleId="berschrift9Zchn" w:customStyle="1">
    <w:name w:val="Überschrift 9 Zchn"/>
    <w:basedOn w:val="Absatz-Standardschriftart"/>
    <w:link w:val="berschrift9"/>
    <w:uiPriority w:val="9"/>
    <w:semiHidden/>
    <w:rsid w:val="00494EE7"/>
    <w:rPr>
      <w:rFonts w:asciiTheme="majorHAnsi" w:hAnsiTheme="majorHAnsi" w:eastAsiaTheme="majorEastAsia" w:cstheme="majorBidi"/>
      <w:i/>
      <w:iCs/>
      <w:color w:val="677786" w:themeColor="text1" w:themeTint="D8"/>
      <w:sz w:val="21"/>
      <w:szCs w:val="21"/>
    </w:rPr>
  </w:style>
  <w:style w:type="paragraph" w:styleId="Aufzhlung2" w:customStyle="1">
    <w:name w:val="Aufzählung_2"/>
    <w:basedOn w:val="Flietext"/>
    <w:rsid w:val="00967AD9"/>
    <w:pPr>
      <w:numPr>
        <w:numId w:val="12"/>
      </w:numPr>
      <w:ind w:left="1474" w:hanging="227"/>
    </w:pPr>
  </w:style>
  <w:style w:type="paragraph" w:styleId="AufzhlungZahl" w:customStyle="1">
    <w:name w:val="Aufzählung_Zahl"/>
    <w:basedOn w:val="Flietext"/>
    <w:rsid w:val="004C6EBC"/>
    <w:pPr>
      <w:numPr>
        <w:numId w:val="14"/>
      </w:numPr>
      <w:ind w:left="1248"/>
    </w:pPr>
  </w:style>
  <w:style w:type="paragraph" w:styleId="KontaktdatenTitel" w:customStyle="1">
    <w:name w:val="Kontaktdaten_Titel"/>
    <w:basedOn w:val="Standard"/>
    <w:rsid w:val="00762C5B"/>
    <w:pPr>
      <w:spacing w:line="220" w:lineRule="atLeast"/>
    </w:pPr>
    <w:rPr>
      <w:sz w:val="16"/>
    </w:rPr>
  </w:style>
  <w:style w:type="paragraph" w:styleId="Abbildung" w:customStyle="1">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styleId="Details" w:customStyle="1">
    <w:name w:val="Details"/>
    <w:basedOn w:val="Standard"/>
    <w:rsid w:val="00F830E4"/>
    <w:pPr>
      <w:spacing w:line="240" w:lineRule="atLeast"/>
    </w:pPr>
    <w:rPr>
      <w:b/>
      <w:bCs/>
      <w:color w:val="525F6B" w:themeColor="text1"/>
      <w:sz w:val="18"/>
      <w:szCs w:val="18"/>
    </w:rPr>
  </w:style>
  <w:style w:type="paragraph" w:styleId="Kontaktdaten" w:customStyle="1">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styleId="KontaktdatenZchn" w:customStyle="1">
    <w:name w:val="Kontaktdaten Zchn"/>
    <w:basedOn w:val="Absatz-Standardschriftart"/>
    <w:link w:val="Kontaktdaten"/>
    <w:rsid w:val="00F44AB9"/>
    <w:rPr>
      <w:rFonts w:cs="Times New Roman (Textkörper CS)"/>
      <w:color w:val="3E3D40"/>
      <w:spacing w:val="2"/>
      <w:sz w:val="14"/>
    </w:rPr>
  </w:style>
  <w:style w:type="paragraph" w:styleId="Linie" w:customStyle="1">
    <w:name w:val="Linie"/>
    <w:basedOn w:val="Titel-Subline"/>
    <w:qFormat/>
    <w:rsid w:val="00064547"/>
    <w:pPr>
      <w:spacing w:after="60" w:line="240" w:lineRule="auto"/>
    </w:pPr>
    <w:rPr>
      <w:color w:val="000000"/>
    </w:rPr>
  </w:style>
  <w:style w:type="paragraph" w:styleId="Dachzeile" w:customStyle="1">
    <w:name w:val="Dachzeile"/>
    <w:basedOn w:val="Titel-Subline"/>
    <w:qFormat/>
    <w:rsid w:val="00064547"/>
    <w:pPr>
      <w:spacing w:after="200" w:line="260" w:lineRule="atLeast"/>
    </w:pPr>
    <w:rPr>
      <w:color w:val="000000"/>
      <w:sz w:val="20"/>
    </w:rPr>
  </w:style>
  <w:style w:type="paragraph" w:styleId="InfoKontaktseite" w:customStyle="1">
    <w:name w:val="Info_Kontaktseite"/>
    <w:basedOn w:val="Flietext"/>
    <w:qFormat/>
    <w:rsid w:val="005D5CD4"/>
    <w:pPr>
      <w:pageBreakBefore/>
      <w:spacing w:line="240" w:lineRule="atLeast"/>
    </w:pPr>
    <w:rPr>
      <w:sz w:val="18"/>
    </w:rPr>
  </w:style>
  <w:style w:type="character" w:styleId="Kommentarzeichen">
    <w:name w:val="annotation reference"/>
    <w:basedOn w:val="Absatz-Standardschriftart"/>
    <w:uiPriority w:val="99"/>
    <w:semiHidden/>
    <w:unhideWhenUsed/>
    <w:rsid w:val="008F53A0"/>
    <w:rPr>
      <w:sz w:val="16"/>
      <w:szCs w:val="16"/>
    </w:rPr>
  </w:style>
  <w:style w:type="paragraph" w:styleId="Kommentartext">
    <w:name w:val="annotation text"/>
    <w:basedOn w:val="Standard"/>
    <w:link w:val="KommentartextZchn"/>
    <w:uiPriority w:val="99"/>
    <w:semiHidden/>
    <w:unhideWhenUsed/>
    <w:rsid w:val="008F53A0"/>
    <w:pPr>
      <w:spacing w:line="240" w:lineRule="auto"/>
    </w:pPr>
    <w:rPr>
      <w:sz w:val="20"/>
      <w:szCs w:val="20"/>
    </w:rPr>
  </w:style>
  <w:style w:type="character" w:styleId="KommentartextZchn" w:customStyle="1">
    <w:name w:val="Kommentartext Zchn"/>
    <w:basedOn w:val="Absatz-Standardschriftart"/>
    <w:link w:val="Kommentartext"/>
    <w:uiPriority w:val="99"/>
    <w:semiHidden/>
    <w:rsid w:val="008F53A0"/>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8F53A0"/>
    <w:rPr>
      <w:b/>
      <w:bCs/>
    </w:rPr>
  </w:style>
  <w:style w:type="character" w:styleId="KommentarthemaZchn" w:customStyle="1">
    <w:name w:val="Kommentarthema Zchn"/>
    <w:basedOn w:val="KommentartextZchn"/>
    <w:link w:val="Kommentarthema"/>
    <w:uiPriority w:val="99"/>
    <w:semiHidden/>
    <w:rsid w:val="008F53A0"/>
    <w:rPr>
      <w:rFonts w:cs="Times New Roman (Textkörper CS)"/>
      <w:b/>
      <w:bCs/>
      <w:color w:val="000000"/>
      <w:sz w:val="20"/>
      <w:szCs w:val="20"/>
    </w:rPr>
  </w:style>
  <w:style w:type="character" w:styleId="DisclaimerZchn" w:customStyle="1">
    <w:name w:val="Disclaimer Zchn"/>
    <w:basedOn w:val="Absatz-Standardschriftart"/>
    <w:link w:val="Disclaimer"/>
    <w:locked/>
    <w:rsid w:val="009E52F6"/>
    <w:rPr>
      <w:rFonts w:ascii="Arial" w:hAnsi="Arial" w:cs="Arial"/>
      <w:color w:val="525F6B"/>
      <w:lang w:eastAsia="ja-JP"/>
    </w:rPr>
  </w:style>
  <w:style w:type="paragraph" w:styleId="Disclaimer" w:customStyle="1">
    <w:name w:val="Disclaimer"/>
    <w:basedOn w:val="Standard"/>
    <w:link w:val="DisclaimerZchn"/>
    <w:rsid w:val="009E52F6"/>
    <w:pPr>
      <w:tabs>
        <w:tab w:val="clear" w:pos="3572"/>
      </w:tabs>
      <w:spacing w:line="240" w:lineRule="auto"/>
    </w:pPr>
    <w:rPr>
      <w:rFonts w:ascii="Arial" w:hAnsi="Arial" w:cs="Arial"/>
      <w:color w:val="525F6B"/>
      <w:sz w:val="24"/>
      <w:lang w:eastAsia="ja-JP"/>
    </w:rPr>
  </w:style>
  <w:style w:type="character" w:styleId="BeschreibungDivisionsZchn" w:customStyle="1">
    <w:name w:val="Beschreibung Divisions Zchn"/>
    <w:basedOn w:val="Absatz-Standardschriftart"/>
    <w:link w:val="BeschreibungDivisions"/>
    <w:locked/>
    <w:rsid w:val="009E52F6"/>
    <w:rPr>
      <w:rFonts w:ascii="Arial" w:hAnsi="Arial" w:cs="Arial"/>
      <w:color w:val="525F6B"/>
      <w:lang w:eastAsia="ja-JP"/>
    </w:rPr>
  </w:style>
  <w:style w:type="paragraph" w:styleId="BeschreibungDivisions" w:customStyle="1">
    <w:name w:val="Beschreibung Divisions"/>
    <w:basedOn w:val="Standard"/>
    <w:link w:val="BeschreibungDivisionsZchn"/>
    <w:rsid w:val="009E52F6"/>
    <w:pPr>
      <w:numPr>
        <w:numId w:val="19"/>
      </w:numPr>
      <w:tabs>
        <w:tab w:val="clear" w:pos="3572"/>
      </w:tabs>
      <w:spacing w:line="276" w:lineRule="auto"/>
      <w:contextualSpacing/>
    </w:pPr>
    <w:rPr>
      <w:rFonts w:ascii="Arial" w:hAnsi="Arial" w:cs="Arial"/>
      <w:color w:val="525F6B"/>
      <w:sz w:val="24"/>
      <w:lang w:eastAsia="ja-JP"/>
    </w:rPr>
  </w:style>
  <w:style w:type="character" w:styleId="NichtaufgelsteErwhnung1" w:customStyle="1">
    <w:name w:val="Nicht aufgelöste Erwähnung1"/>
    <w:basedOn w:val="Absatz-Standardschriftart"/>
    <w:uiPriority w:val="99"/>
    <w:semiHidden/>
    <w:unhideWhenUsed/>
    <w:rsid w:val="00520C5A"/>
    <w:rPr>
      <w:color w:val="605E5C"/>
      <w:shd w:val="clear" w:color="auto" w:fill="E1DFDD"/>
    </w:rPr>
  </w:style>
  <w:style w:type="character" w:styleId="BesuchterLink">
    <w:name w:val="FollowedHyperlink"/>
    <w:basedOn w:val="Absatz-Standardschriftart"/>
    <w:uiPriority w:val="99"/>
    <w:semiHidden/>
    <w:unhideWhenUsed/>
    <w:rsid w:val="00520C5A"/>
    <w:rPr>
      <w:color w:val="00468E" w:themeColor="followedHyperlink"/>
      <w:u w:val="single"/>
    </w:rPr>
  </w:style>
  <w:style w:type="paragraph" w:styleId="berarbeitung">
    <w:name w:val="Revision"/>
    <w:hidden/>
    <w:uiPriority w:val="99"/>
    <w:semiHidden/>
    <w:rsid w:val="00A4500C"/>
    <w:rPr>
      <w:rFonts w:cs="Times New Roman (Textkörper CS)"/>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0417394">
      <w:bodyDiv w:val="1"/>
      <w:marLeft w:val="0"/>
      <w:marRight w:val="0"/>
      <w:marTop w:val="0"/>
      <w:marBottom w:val="0"/>
      <w:divBdr>
        <w:top w:val="none" w:sz="0" w:space="0" w:color="auto"/>
        <w:left w:val="none" w:sz="0" w:space="0" w:color="auto"/>
        <w:bottom w:val="none" w:sz="0" w:space="0" w:color="auto"/>
        <w:right w:val="none" w:sz="0" w:space="0" w:color="auto"/>
      </w:divBdr>
    </w:div>
    <w:div w:id="1288245630">
      <w:bodyDiv w:val="1"/>
      <w:marLeft w:val="0"/>
      <w:marRight w:val="0"/>
      <w:marTop w:val="0"/>
      <w:marBottom w:val="0"/>
      <w:divBdr>
        <w:top w:val="none" w:sz="0" w:space="0" w:color="auto"/>
        <w:left w:val="none" w:sz="0" w:space="0" w:color="auto"/>
        <w:bottom w:val="none" w:sz="0" w:space="0" w:color="auto"/>
        <w:right w:val="none" w:sz="0" w:space="0" w:color="auto"/>
      </w:divBdr>
    </w:div>
    <w:div w:id="1322663351">
      <w:bodyDiv w:val="1"/>
      <w:marLeft w:val="0"/>
      <w:marRight w:val="0"/>
      <w:marTop w:val="0"/>
      <w:marBottom w:val="0"/>
      <w:divBdr>
        <w:top w:val="none" w:sz="0" w:space="0" w:color="auto"/>
        <w:left w:val="none" w:sz="0" w:space="0" w:color="auto"/>
        <w:bottom w:val="none" w:sz="0" w:space="0" w:color="auto"/>
        <w:right w:val="none" w:sz="0" w:space="0" w:color="auto"/>
      </w:divBdr>
      <w:divsChild>
        <w:div w:id="3247455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image" Target="media/image2.jpeg" Id="rId13" /><Relationship Type="http://schemas.openxmlformats.org/officeDocument/2006/relationships/footer" Target="footer2.xml" Id="rId18" /><Relationship Type="http://schemas.openxmlformats.org/officeDocument/2006/relationships/customXml" Target="../customXml/item3.xml" Id="rId3" /><Relationship Type="http://schemas.openxmlformats.org/officeDocument/2006/relationships/fontTable" Target="fontTable.xml" Id="rId21" /><Relationship Type="http://schemas.openxmlformats.org/officeDocument/2006/relationships/styles" Target="styles.xml" Id="rId7" /><Relationship Type="http://schemas.openxmlformats.org/officeDocument/2006/relationships/image" Target="media/image1.jpeg" Id="rId12" /><Relationship Type="http://schemas.openxmlformats.org/officeDocument/2006/relationships/footer" Target="footer1.xml" Id="rId17" /><Relationship Type="http://schemas.openxmlformats.org/officeDocument/2006/relationships/customXml" Target="../customXml/item2.xml" Id="rId2" /><Relationship Type="http://schemas.openxmlformats.org/officeDocument/2006/relationships/header" Target="header2.xml" Id="rId16" /><Relationship Type="http://schemas.openxmlformats.org/officeDocument/2006/relationships/footer" Target="footer3.xml" Id="rId20"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header" Target="header1.xml" Id="rId15" /><Relationship Type="http://schemas.openxmlformats.org/officeDocument/2006/relationships/theme" Target="theme/theme1.xml" Id="rId23" /><Relationship Type="http://schemas.openxmlformats.org/officeDocument/2006/relationships/footnotes" Target="footnotes.xml" Id="rId10" /><Relationship Type="http://schemas.openxmlformats.org/officeDocument/2006/relationships/header" Target="header3.xml" Id="rId19"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hyperlink" Target="http://www.durr.com/" TargetMode="External" Id="rId14" /><Relationship Type="http://schemas.microsoft.com/office/2011/relationships/people" Target="people.xml" Id="rId22" /></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_rels/header3.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4.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16" ma:contentTypeDescription="Ein neues Dokument erstellen." ma:contentTypeScope="" ma:versionID="be8be8aacbe880c20c3f712836b1209a">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6ea1e3a15a4e1f2ece417c09dcca2bb3"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documentManagement>
</p:properties>
</file>

<file path=customXml/item5.xml><?xml version="1.0" encoding="utf-8"?>
<?mso-contentType ?>
<SharedContentType xmlns="Microsoft.SharePoint.Taxonomy.ContentTypeSync" SourceId="95bc305a-b46b-4a41-8e4f-996452a10042" ContentTypeId="0x0101" PreviousValue="false"/>
</file>

<file path=customXml/itemProps1.xml><?xml version="1.0" encoding="utf-8"?>
<ds:datastoreItem xmlns:ds="http://schemas.openxmlformats.org/officeDocument/2006/customXml" ds:itemID="{8F8C38D0-D86B-4EEB-8BFC-156716751887}">
  <ds:schemaRefs>
    <ds:schemaRef ds:uri="http://schemas.openxmlformats.org/officeDocument/2006/bibliography"/>
  </ds:schemaRefs>
</ds:datastoreItem>
</file>

<file path=customXml/itemProps2.xml><?xml version="1.0" encoding="utf-8"?>
<ds:datastoreItem xmlns:ds="http://schemas.openxmlformats.org/officeDocument/2006/customXml" ds:itemID="{BD6D568F-9FF5-4733-B461-EEAF1C50A76E}">
  <ds:schemaRefs>
    <ds:schemaRef ds:uri="http://schemas.microsoft.com/sharepoint/v3/contenttype/forms"/>
  </ds:schemaRefs>
</ds:datastoreItem>
</file>

<file path=customXml/itemProps3.xml><?xml version="1.0" encoding="utf-8"?>
<ds:datastoreItem xmlns:ds="http://schemas.openxmlformats.org/officeDocument/2006/customXml" ds:itemID="{3430A902-9894-4B22-B40A-ECE002A466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d09bd7-6f33-4c22-92da-7206ec46945b"/>
    <ds:schemaRef ds:uri="15e22f9b-e84b-4e45-bb4f-3ee89f458ccc"/>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DCD7080-367E-4663-8B8F-27A99E328513}">
  <ds:schemaRefs>
    <ds:schemaRef ds:uri="http://schemas.microsoft.com/office/2006/metadata/properties"/>
    <ds:schemaRef ds:uri="http://schemas.microsoft.com/office/infopath/2007/PartnerControls"/>
    <ds:schemaRef ds:uri="9684edc7-81a1-4e9e-9d45-aa521b5ebbb7"/>
    <ds:schemaRef ds:uri="b9690099-d76a-48ab-8f1a-818f9800aa0d"/>
    <ds:schemaRef ds:uri="849beaea-35c0-4d6b-b4fc-1b944a259c2c"/>
    <ds:schemaRef ds:uri="c9d09bd7-6f33-4c22-92da-7206ec46945b"/>
  </ds:schemaRefs>
</ds:datastoreItem>
</file>

<file path=customXml/itemProps5.xml><?xml version="1.0" encoding="utf-8"?>
<ds:datastoreItem xmlns:ds="http://schemas.openxmlformats.org/officeDocument/2006/customXml" ds:itemID="{8DC0A845-549A-43EB-A4B8-1189C2630EE8}">
  <ds:schemaRefs>
    <ds:schemaRef ds:uri="Microsoft.SharePoint.Taxonomy.ContentTypeSync"/>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p.a.t. GmbH</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Sandra Schön</dc:creator>
  <keywords/>
  <dc:description/>
  <lastModifiedBy>Akpinar, Kuebra</lastModifiedBy>
  <revision>112</revision>
  <lastPrinted>2020-06-17T15:28:00.0000000Z</lastPrinted>
  <dcterms:created xsi:type="dcterms:W3CDTF">2023-02-15T16:10:00.0000000Z</dcterms:created>
  <dcterms:modified xsi:type="dcterms:W3CDTF">2023-02-27T08:46:23.3232636Z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0x010100ED51C5A8A41D4E45947524915EDCC7EF</vt:lpwstr>
  </property>
  <property fmtid="{D5CDD505-2E9C-101B-9397-08002B2CF9AE}" pid="3" name="Order">
    <vt:r8>100</vt:r8>
  </property>
  <property fmtid="{D5CDD505-2E9C-101B-9397-08002B2CF9AE}" pid="4" name="MediaServiceImageTags">
    <vt:lpwstr/>
  </property>
</Properties>
</file>