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AB1464" w14:textId="4089F96D" w:rsidR="00676CE0" w:rsidRDefault="00F72E59">
      <w:pPr>
        <w:pBdr>
          <w:top w:val="nil"/>
          <w:left w:val="nil"/>
          <w:bottom w:val="nil"/>
          <w:right w:val="nil"/>
          <w:between w:val="nil"/>
        </w:pBdr>
        <w:spacing w:after="1340"/>
        <w:rPr>
          <w:b/>
          <w:color w:val="00468E"/>
          <w:sz w:val="60"/>
          <w:szCs w:val="60"/>
        </w:rPr>
      </w:pPr>
      <w:r>
        <w:rPr>
          <w:b/>
          <w:color w:val="00468E"/>
          <w:sz w:val="60"/>
        </w:rPr>
        <w:t>Comunicato stampa</w:t>
      </w:r>
    </w:p>
    <w:p w14:paraId="3D39F082" w14:textId="77777777" w:rsidR="00676CE0" w:rsidRDefault="00F72E59">
      <w:pPr>
        <w:pBdr>
          <w:top w:val="nil"/>
          <w:left w:val="nil"/>
          <w:bottom w:val="nil"/>
          <w:right w:val="nil"/>
          <w:between w:val="nil"/>
        </w:pBdr>
        <w:spacing w:after="60"/>
        <w:rPr>
          <w:b/>
          <w:color w:val="000000"/>
          <w:sz w:val="34"/>
          <w:szCs w:val="34"/>
        </w:rPr>
      </w:pPr>
      <w:r>
        <w:rPr>
          <w:b/>
          <w:noProof/>
          <w:color w:val="000000"/>
          <w:sz w:val="34"/>
        </w:rPr>
        <mc:AlternateContent>
          <mc:Choice Requires="wps">
            <w:drawing>
              <wp:inline distT="0" distB="0" distL="0" distR="0" wp14:anchorId="70CFDCA7" wp14:editId="7150E48E">
                <wp:extent cx="4932000" cy="12700"/>
                <wp:effectExtent l="0" t="0" r="0" b="0"/>
                <wp:docPr id="4" name="Gerade Verbindung mit Pfeil 4"/>
                <wp:cNvGraphicFramePr/>
                <a:graphic xmlns:a="http://schemas.openxmlformats.org/drawingml/2006/main">
                  <a:graphicData uri="http://schemas.microsoft.com/office/word/2010/wordprocessingShape">
                    <wps:wsp>
                      <wps:cNvCnPr/>
                      <wps:spPr>
                        <a:xfrm>
                          <a:off x="2880000" y="3780000"/>
                          <a:ext cx="4932000" cy="0"/>
                        </a:xfrm>
                        <a:prstGeom prst="straightConnector1">
                          <a:avLst/>
                        </a:prstGeom>
                        <a:noFill/>
                        <a:ln w="9525" cap="flat" cmpd="sng">
                          <a:solidFill>
                            <a:srgbClr val="000000"/>
                          </a:solidFill>
                          <a:prstDash val="solid"/>
                          <a:miter lim="800000"/>
                          <a:headEnd type="none" w="sm" len="sm"/>
                          <a:tailEnd type="none" w="sm" len="sm"/>
                        </a:ln>
                      </wps:spPr>
                      <wps:bodyPr/>
                    </wps:wsp>
                  </a:graphicData>
                </a:graphic>
              </wp:inline>
            </w:drawing>
          </mc:Choice>
          <mc:Fallback>
            <w:pict>
              <v:shapetype w14:anchorId="79666CCE" id="_x0000_t32" coordsize="21600,21600" o:spt="32" o:oned="t" path="m,l21600,21600e" filled="f">
                <v:path arrowok="t" fillok="f" o:connecttype="none"/>
                <o:lock v:ext="edit" shapetype="t"/>
              </v:shapetype>
              <v:shape id="Gerade Verbindung mit Pfeil 4" o:spid="_x0000_s1026" type="#_x0000_t32" style="width:388.35pt;height:1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">
                <v:stroke startarrowwidth="narrow" startarrowlength="short" endarrowwidth="narrow" endarrowlength="short" joinstyle="miter"/>
                <w10:anchorlock/>
              </v:shape>
            </w:pict>
          </mc:Fallback>
        </mc:AlternateContent>
      </w:r>
    </w:p>
    <w:p w14:paraId="72CC7D32" w14:textId="78E2508A" w:rsidR="00676CE0" w:rsidRDefault="00F72E59">
      <w:pPr>
        <w:pBdr>
          <w:top w:val="nil"/>
          <w:left w:val="nil"/>
          <w:bottom w:val="nil"/>
          <w:right w:val="nil"/>
          <w:between w:val="nil"/>
        </w:pBdr>
        <w:spacing w:after="200"/>
        <w:rPr>
          <w:b/>
          <w:color w:val="000000"/>
          <w:sz w:val="20"/>
          <w:szCs w:val="20"/>
        </w:rPr>
      </w:pPr>
      <w:r>
        <w:rPr>
          <w:b/>
          <w:sz w:val="20"/>
        </w:rPr>
        <w:t>Premium AEROTEC</w:t>
      </w:r>
      <w:r>
        <w:rPr>
          <w:b/>
          <w:color w:val="000000"/>
          <w:sz w:val="20"/>
        </w:rPr>
        <w:t xml:space="preserve"> Augsburg commissiona a Dürr il suo più grande </w:t>
      </w:r>
      <w:r w:rsidR="00706A09">
        <w:rPr>
          <w:b/>
          <w:color w:val="000000"/>
          <w:sz w:val="20"/>
        </w:rPr>
        <w:t xml:space="preserve">singolo </w:t>
      </w:r>
      <w:r>
        <w:rPr>
          <w:b/>
          <w:color w:val="000000"/>
          <w:sz w:val="20"/>
        </w:rPr>
        <w:t xml:space="preserve">progetto fino ad oggi </w:t>
      </w:r>
    </w:p>
    <w:p w14:paraId="29EBDC6E" w14:textId="6BAEDDC0" w:rsidR="00676CE0" w:rsidRDefault="00706A09">
      <w:pPr>
        <w:rPr>
          <w:b/>
          <w:color w:val="00468E"/>
          <w:sz w:val="34"/>
          <w:szCs w:val="34"/>
        </w:rPr>
      </w:pPr>
      <w:r>
        <w:rPr>
          <w:b/>
          <w:color w:val="00468E"/>
          <w:sz w:val="34"/>
        </w:rPr>
        <w:t>La p</w:t>
      </w:r>
      <w:r w:rsidR="00F72E59">
        <w:rPr>
          <w:b/>
          <w:color w:val="00468E"/>
          <w:sz w:val="34"/>
        </w:rPr>
        <w:t>rotezione superficiale a</w:t>
      </w:r>
      <w:r>
        <w:rPr>
          <w:b/>
          <w:color w:val="00468E"/>
          <w:sz w:val="34"/>
        </w:rPr>
        <w:t>d</w:t>
      </w:r>
      <w:r w:rsidR="00F72E59">
        <w:rPr>
          <w:b/>
          <w:color w:val="00468E"/>
          <w:sz w:val="34"/>
        </w:rPr>
        <w:t xml:space="preserve"> elevata efficienza energetica di Dürr per il nuovo serbatoio posteriore centrale dell'Airbus A321XLR</w:t>
      </w:r>
    </w:p>
    <w:p w14:paraId="587425C7" w14:textId="77777777" w:rsidR="00676CE0" w:rsidRDefault="00676CE0">
      <w:pPr>
        <w:rPr>
          <w:b/>
          <w:color w:val="00468E"/>
          <w:sz w:val="34"/>
          <w:szCs w:val="34"/>
        </w:rPr>
      </w:pPr>
    </w:p>
    <w:p w14:paraId="7ADA1782" w14:textId="13F6D54B" w:rsidR="00676CE0" w:rsidRDefault="00717754" w:rsidP="426F58A7">
      <w:pPr>
        <w:pBdr>
          <w:top w:val="nil"/>
          <w:left w:val="nil"/>
          <w:bottom w:val="nil"/>
          <w:right w:val="nil"/>
          <w:between w:val="nil"/>
        </w:pBdr>
        <w:spacing w:line="360" w:lineRule="auto"/>
        <w:rPr>
          <w:b/>
          <w:bCs/>
          <w:color w:val="000000"/>
        </w:rPr>
      </w:pPr>
      <w:r w:rsidRPr="00E9322B">
        <w:rPr>
          <w:rStyle w:val="Fettung"/>
        </w:rPr>
        <w:t xml:space="preserve">Milano, </w:t>
      </w:r>
      <w:r w:rsidR="00E9322B" w:rsidRPr="00E9322B">
        <w:rPr>
          <w:rStyle w:val="Fettung"/>
        </w:rPr>
        <w:t>3 settembre</w:t>
      </w:r>
      <w:r w:rsidR="004B4E2D" w:rsidRPr="00E9322B">
        <w:rPr>
          <w:rStyle w:val="Fettung"/>
        </w:rPr>
        <w:t xml:space="preserve"> 2024 – </w:t>
      </w:r>
      <w:r w:rsidR="000B5D79" w:rsidRPr="00E9322B">
        <w:rPr>
          <w:b/>
        </w:rPr>
        <w:t>L’impianto</w:t>
      </w:r>
      <w:r w:rsidR="004B4E2D" w:rsidRPr="00E9322B">
        <w:rPr>
          <w:b/>
        </w:rPr>
        <w:t xml:space="preserve"> di verniciatura, attualmente in</w:t>
      </w:r>
      <w:r w:rsidR="004B4E2D">
        <w:rPr>
          <w:b/>
        </w:rPr>
        <w:t xml:space="preserve"> costruzione come </w:t>
      </w:r>
      <w:r w:rsidR="000B5D79">
        <w:rPr>
          <w:b/>
        </w:rPr>
        <w:t xml:space="preserve">soluzione </w:t>
      </w:r>
      <w:r w:rsidR="004B4E2D">
        <w:rPr>
          <w:b/>
        </w:rPr>
        <w:t>chiavi in mano per la divisione Premium AEROTEC di Airbus, è il</w:t>
      </w:r>
      <w:r w:rsidR="000B5D79">
        <w:rPr>
          <w:b/>
        </w:rPr>
        <w:t xml:space="preserve"> più grande </w:t>
      </w:r>
      <w:r w:rsidR="00706A09">
        <w:rPr>
          <w:b/>
        </w:rPr>
        <w:t xml:space="preserve">singolo </w:t>
      </w:r>
      <w:r w:rsidR="004B4E2D">
        <w:rPr>
          <w:b/>
        </w:rPr>
        <w:t>progetto finora realizzato dall'azienda di ingegneria meccanica e</w:t>
      </w:r>
      <w:r w:rsidR="00706A09">
        <w:rPr>
          <w:b/>
        </w:rPr>
        <w:t>d</w:t>
      </w:r>
      <w:r w:rsidR="004B4E2D">
        <w:rPr>
          <w:b/>
        </w:rPr>
        <w:t xml:space="preserve"> impiantistica per il Gruppo Airbus.</w:t>
      </w:r>
      <w:r w:rsidR="004B4E2D">
        <w:rPr>
          <w:b/>
          <w:color w:val="000000" w:themeColor="text1"/>
        </w:rPr>
        <w:t xml:space="preserve"> </w:t>
      </w:r>
      <w:r w:rsidR="004B4E2D">
        <w:rPr>
          <w:b/>
        </w:rPr>
        <w:t>Il sistema verrà utilizzato per verniciare il serbatoio supplementare che consente l'elevata autonomia del nuovo Airbus A321XLR. Per la prima volta, un sistema di depurazione dei gas di scarico interamente elettrico sarà anch'esso integrato in uno de</w:t>
      </w:r>
      <w:r w:rsidR="000B5D79">
        <w:rPr>
          <w:b/>
        </w:rPr>
        <w:t xml:space="preserve">gli impianti </w:t>
      </w:r>
      <w:r w:rsidR="004B4E2D">
        <w:rPr>
          <w:b/>
        </w:rPr>
        <w:t xml:space="preserve">di verniciatura di Premium AEROTEC presso lo stabilimento di Augsburg, contribuendo a ridurre le </w:t>
      </w:r>
      <w:r w:rsidR="004B4E2D">
        <w:rPr>
          <w:b/>
          <w:color w:val="000000" w:themeColor="text1"/>
        </w:rPr>
        <w:t>emissioni di CO</w:t>
      </w:r>
      <w:r w:rsidR="004B4E2D">
        <w:rPr>
          <w:b/>
          <w:color w:val="000000" w:themeColor="text1"/>
          <w:vertAlign w:val="subscript"/>
        </w:rPr>
        <w:t>2</w:t>
      </w:r>
      <w:r w:rsidR="004B4E2D">
        <w:rPr>
          <w:b/>
          <w:color w:val="000000" w:themeColor="text1"/>
        </w:rPr>
        <w:t>.</w:t>
      </w:r>
    </w:p>
    <w:p w14:paraId="1BC4DCBA" w14:textId="77777777" w:rsidR="00676CE0" w:rsidRDefault="00676CE0" w:rsidP="001D0C73">
      <w:pPr>
        <w:pBdr>
          <w:top w:val="nil"/>
          <w:left w:val="nil"/>
          <w:bottom w:val="nil"/>
          <w:right w:val="nil"/>
          <w:between w:val="nil"/>
        </w:pBdr>
        <w:spacing w:line="360" w:lineRule="auto"/>
        <w:rPr>
          <w:b/>
          <w:color w:val="000000"/>
        </w:rPr>
      </w:pPr>
    </w:p>
    <w:p w14:paraId="6A5480D8" w14:textId="7BB03830" w:rsidR="00676CE0" w:rsidRDefault="144414C1">
      <w:pPr>
        <w:pBdr>
          <w:top w:val="nil"/>
          <w:left w:val="nil"/>
          <w:bottom w:val="nil"/>
          <w:right w:val="nil"/>
          <w:between w:val="nil"/>
        </w:pBdr>
        <w:spacing w:line="360" w:lineRule="auto"/>
        <w:rPr>
          <w:color w:val="000000" w:themeColor="text1"/>
        </w:rPr>
      </w:pPr>
      <w:r>
        <w:t>Il serbatoio del carburante integrato nella fusoliera dell'Airbus A321XLR è il componente chiave per trasformare i precedenti aeromobili a corto e medio raggio nella nuova versione XLR (eXtra Long Range) a lungo raggio.</w:t>
      </w:r>
      <w:r>
        <w:rPr>
          <w:color w:val="000000" w:themeColor="text1"/>
        </w:rPr>
        <w:t xml:space="preserve"> </w:t>
      </w:r>
      <w:r>
        <w:t xml:space="preserve">Noto come serbatoio posteriore centrale, la sua capacità estesa da 13.000 </w:t>
      </w:r>
      <w:r w:rsidR="009F34A0" w:rsidRPr="009F34A0">
        <w:t>litr</w:t>
      </w:r>
      <w:r w:rsidR="002D63AC">
        <w:t>i</w:t>
      </w:r>
      <w:r w:rsidR="009F34A0" w:rsidRPr="009F34A0">
        <w:t xml:space="preserve"> </w:t>
      </w:r>
      <w:r>
        <w:t>aggiunge fino a 8.700 chilometri all'autonomia dell'aeromobile.</w:t>
      </w:r>
      <w:r>
        <w:rPr>
          <w:color w:val="000000" w:themeColor="text1"/>
        </w:rPr>
        <w:t xml:space="preserve"> </w:t>
      </w:r>
      <w:r>
        <w:t>Il serbatoio centrale posteriore è prodotto esclusivamente presso lo stabilimento di Augsburg.</w:t>
      </w:r>
      <w:r>
        <w:rPr>
          <w:color w:val="000000" w:themeColor="text1"/>
        </w:rPr>
        <w:t xml:space="preserve"> </w:t>
      </w:r>
    </w:p>
    <w:p w14:paraId="6B99ADF7" w14:textId="77777777" w:rsidR="00B95BF7" w:rsidRDefault="00B95BF7" w:rsidP="001D0C73">
      <w:pPr>
        <w:spacing w:line="360" w:lineRule="auto"/>
        <w:rPr>
          <w:b/>
        </w:rPr>
      </w:pPr>
    </w:p>
    <w:p w14:paraId="52684406" w14:textId="77777777" w:rsidR="001D0C73" w:rsidRDefault="001D0C73" w:rsidP="001D0C73">
      <w:pPr>
        <w:spacing w:line="360" w:lineRule="auto"/>
        <w:rPr>
          <w:b/>
        </w:rPr>
      </w:pPr>
    </w:p>
    <w:p w14:paraId="67A2C730" w14:textId="77777777" w:rsidR="001D0C73" w:rsidRDefault="001D0C73" w:rsidP="001D0C73">
      <w:pPr>
        <w:spacing w:line="360" w:lineRule="auto"/>
        <w:rPr>
          <w:b/>
        </w:rPr>
      </w:pPr>
    </w:p>
    <w:p w14:paraId="46DFBDED" w14:textId="7518D3F2" w:rsidR="00676CE0" w:rsidRDefault="00F72E59" w:rsidP="001D0C73">
      <w:pPr>
        <w:spacing w:line="360" w:lineRule="auto"/>
        <w:rPr>
          <w:b/>
        </w:rPr>
      </w:pPr>
      <w:r>
        <w:rPr>
          <w:b/>
        </w:rPr>
        <w:t>Elevati requisiti di protezione e tenuta delle superfici</w:t>
      </w:r>
    </w:p>
    <w:p w14:paraId="108616AD" w14:textId="6647E95D" w:rsidR="00676CE0" w:rsidRDefault="144414C1" w:rsidP="001D0C73">
      <w:pPr>
        <w:spacing w:line="360" w:lineRule="auto"/>
        <w:rPr>
          <w:strike/>
        </w:rPr>
      </w:pPr>
      <w:r>
        <w:t xml:space="preserve">Il progetto chiavi in mano copre l'intero processo, dalla preparazione alla sigillatura fino alla verniciatura vera e propria. Il nuovo </w:t>
      </w:r>
      <w:r w:rsidR="00923F84">
        <w:t xml:space="preserve">impianto </w:t>
      </w:r>
      <w:r>
        <w:t>di verniciatura è composto da cabine di sigillatura, pulizia e verniciatura.</w:t>
      </w:r>
      <w:r>
        <w:rPr>
          <w:color w:val="000000" w:themeColor="text1"/>
        </w:rPr>
        <w:t xml:space="preserve"> </w:t>
      </w:r>
      <w:r>
        <w:t xml:space="preserve">Include anche test delle superfici e di tenuta. I requisiti in materia di corrosione e diffusione sono elevati. La superficie del serbatoio deve resistere alle condizioni estreme presenti nella parte inferiore dell'aeromobile senza essere soggetta a corrosione. </w:t>
      </w:r>
    </w:p>
    <w:p w14:paraId="03209BB4" w14:textId="77777777" w:rsidR="00676CE0" w:rsidRDefault="00676CE0" w:rsidP="001D0C73">
      <w:pPr>
        <w:spacing w:line="360" w:lineRule="auto"/>
      </w:pPr>
    </w:p>
    <w:p w14:paraId="15020C5B" w14:textId="77777777" w:rsidR="00676CE0" w:rsidRDefault="00F72E59" w:rsidP="001D0C73">
      <w:pPr>
        <w:spacing w:line="360" w:lineRule="auto"/>
        <w:rPr>
          <w:b/>
        </w:rPr>
      </w:pPr>
      <w:r>
        <w:rPr>
          <w:b/>
        </w:rPr>
        <w:t>Uno speciale sistema di canalizzazione dell'aria riduce il consumo di energia</w:t>
      </w:r>
    </w:p>
    <w:p w14:paraId="0AA0A8E0" w14:textId="747DA401" w:rsidR="00676CE0" w:rsidRDefault="144414C1" w:rsidP="426F58A7">
      <w:pPr>
        <w:spacing w:line="360" w:lineRule="auto"/>
        <w:rPr>
          <w:color w:val="000000" w:themeColor="text1"/>
        </w:rPr>
      </w:pPr>
      <w:r>
        <w:rPr>
          <w:color w:val="000000" w:themeColor="text1"/>
        </w:rPr>
        <w:t>Al fine di soddisfare gli elevati requisiti in materia di protezione delle superfici, le cabine di verniciatura necessitano di temperature e</w:t>
      </w:r>
      <w:r w:rsidR="00706A09">
        <w:rPr>
          <w:color w:val="000000" w:themeColor="text1"/>
        </w:rPr>
        <w:t>d</w:t>
      </w:r>
      <w:r>
        <w:rPr>
          <w:color w:val="000000" w:themeColor="text1"/>
        </w:rPr>
        <w:t xml:space="preserve"> umidità costanti. Il condizionamento richiede molta energia, soprattutto per le vernici applicate manualmente. Non essendo consentito l'uso di aria di ricircolo, le cabine funzionano con aria di alimentazione e di scarico. </w:t>
      </w:r>
      <w:r>
        <w:t>“Per rendere il processo più efficiente dal punto di vista energetico per Airbus, stiamo implementando un sistema di canalizzazione dell'aria specifico per ogni componente, che riduce notevolmente la quantità di aria necessaria, pur soddisfacendo i requisiti e gli standard di sicurezza. Minore è la quantità di aria che deve essere condizionata, minore è il consumo di energia”, spiega Marc Furmannek, Key Account Manager di Dürr.  Inoltre, vengono utilizzati sistemi di recupero energetico che riciclano il 65% dell'energia contenuta nell'aria di scarico, riutilizzandola per il condizionamento di aria fresca</w:t>
      </w:r>
      <w:r>
        <w:rPr>
          <w:color w:val="000000" w:themeColor="text1"/>
        </w:rPr>
        <w:t xml:space="preserve"> e riducendo ulteriormente al minimo il consumo energetico.</w:t>
      </w:r>
    </w:p>
    <w:p w14:paraId="71CBBD79" w14:textId="77777777" w:rsidR="00E9322B" w:rsidRDefault="00E9322B" w:rsidP="426F58A7">
      <w:pPr>
        <w:spacing w:line="360" w:lineRule="auto"/>
        <w:rPr>
          <w:color w:val="000000" w:themeColor="text1"/>
        </w:rPr>
      </w:pPr>
    </w:p>
    <w:p w14:paraId="7B968873" w14:textId="77777777" w:rsidR="00E9322B" w:rsidRDefault="00E9322B" w:rsidP="426F58A7">
      <w:pPr>
        <w:spacing w:line="360" w:lineRule="auto"/>
      </w:pPr>
    </w:p>
    <w:p w14:paraId="507B4B20" w14:textId="77777777" w:rsidR="00676CE0" w:rsidRDefault="00676CE0"/>
    <w:p w14:paraId="24FDFBD8" w14:textId="77777777" w:rsidR="00676CE0" w:rsidRDefault="00F72E59" w:rsidP="001D0C73">
      <w:pPr>
        <w:pBdr>
          <w:top w:val="nil"/>
          <w:left w:val="nil"/>
          <w:bottom w:val="nil"/>
          <w:right w:val="nil"/>
          <w:between w:val="nil"/>
        </w:pBdr>
        <w:spacing w:line="360" w:lineRule="auto"/>
        <w:rPr>
          <w:b/>
          <w:color w:val="000000"/>
        </w:rPr>
      </w:pPr>
      <w:r>
        <w:rPr>
          <w:b/>
          <w:color w:val="000000"/>
        </w:rPr>
        <w:t>Rimozione degli inquinanti senza ulteriori emissioni di CO</w:t>
      </w:r>
      <w:r>
        <w:rPr>
          <w:b/>
          <w:color w:val="000000"/>
          <w:vertAlign w:val="subscript"/>
        </w:rPr>
        <w:t>2</w:t>
      </w:r>
      <w:r>
        <w:rPr>
          <w:b/>
          <w:color w:val="000000"/>
        </w:rPr>
        <w:t xml:space="preserve"> </w:t>
      </w:r>
    </w:p>
    <w:p w14:paraId="3EB3528E" w14:textId="57D21FA5" w:rsidR="00676CE0" w:rsidRDefault="144414C1" w:rsidP="426F58A7">
      <w:pPr>
        <w:pBdr>
          <w:top w:val="nil"/>
          <w:left w:val="nil"/>
          <w:bottom w:val="nil"/>
          <w:right w:val="nil"/>
          <w:between w:val="nil"/>
        </w:pBdr>
        <w:spacing w:line="360" w:lineRule="auto"/>
        <w:rPr>
          <w:color w:val="000000"/>
        </w:rPr>
      </w:pPr>
      <w:r>
        <w:t xml:space="preserve">Per motivi di sostenibilità, Premium AEROTEC ha optato per un sistema di depurazione dell'aria di scarico completamente elettrico sotto forma di </w:t>
      </w:r>
      <w:r>
        <w:rPr>
          <w:color w:val="000000" w:themeColor="text1"/>
        </w:rPr>
        <w:t>Oxi</w:t>
      </w:r>
      <w:r>
        <w:rPr>
          <w:b/>
          <w:color w:val="000000" w:themeColor="text1"/>
        </w:rPr>
        <w:t>.X</w:t>
      </w:r>
      <w:r>
        <w:rPr>
          <w:color w:val="000000" w:themeColor="text1"/>
        </w:rPr>
        <w:t xml:space="preserve"> RV. Tale sistema utilizza l'ossidazione termica rigenerativa (RTO) con una modalità di funzionamento senza fiamma e</w:t>
      </w:r>
      <w:r w:rsidR="00706A09">
        <w:rPr>
          <w:color w:val="000000" w:themeColor="text1"/>
        </w:rPr>
        <w:t>d</w:t>
      </w:r>
      <w:r>
        <w:rPr>
          <w:color w:val="000000" w:themeColor="text1"/>
        </w:rPr>
        <w:t xml:space="preserve"> un design unico. Il vantaggio è che il processo di combustione per la depurazione dell'aria di scarico avviene interamente all'interno del materiale dello scambiatore di calore. Ciò significa che non vi è una fiamma libera e che le emissioni di ossidi di azoto sono particolarmente esigue. Poiché l'intero processo è elettrificato, può funzionare a</w:t>
      </w:r>
      <w:r w:rsidR="00706A09">
        <w:rPr>
          <w:color w:val="000000" w:themeColor="text1"/>
        </w:rPr>
        <w:t>d</w:t>
      </w:r>
      <w:r>
        <w:rPr>
          <w:color w:val="000000" w:themeColor="text1"/>
        </w:rPr>
        <w:t xml:space="preserve"> emissioni zero, ossia senza emissioni di CO</w:t>
      </w:r>
      <w:r>
        <w:rPr>
          <w:color w:val="000000" w:themeColor="text1"/>
          <w:vertAlign w:val="subscript"/>
        </w:rPr>
        <w:t>2</w:t>
      </w:r>
      <w:r>
        <w:rPr>
          <w:color w:val="000000" w:themeColor="text1"/>
        </w:rPr>
        <w:t xml:space="preserve"> aggiuntive, utilizzando elettricità verde. </w:t>
      </w:r>
    </w:p>
    <w:p w14:paraId="1782F2AF" w14:textId="77777777" w:rsidR="00B95BF7" w:rsidRDefault="00B95BF7" w:rsidP="001D0C73">
      <w:pPr>
        <w:pBdr>
          <w:top w:val="nil"/>
          <w:left w:val="nil"/>
          <w:bottom w:val="nil"/>
          <w:right w:val="nil"/>
          <w:between w:val="nil"/>
        </w:pBdr>
        <w:spacing w:line="360" w:lineRule="auto"/>
        <w:rPr>
          <w:b/>
          <w:color w:val="000000"/>
        </w:rPr>
      </w:pPr>
    </w:p>
    <w:p w14:paraId="0072D733" w14:textId="692A516F" w:rsidR="00676CE0" w:rsidRDefault="00F72E59" w:rsidP="001D0C73">
      <w:pPr>
        <w:pBdr>
          <w:top w:val="nil"/>
          <w:left w:val="nil"/>
          <w:bottom w:val="nil"/>
          <w:right w:val="nil"/>
          <w:between w:val="nil"/>
        </w:pBdr>
        <w:spacing w:line="360" w:lineRule="auto"/>
        <w:rPr>
          <w:b/>
          <w:color w:val="000000"/>
        </w:rPr>
      </w:pPr>
      <w:r>
        <w:rPr>
          <w:b/>
          <w:color w:val="000000"/>
        </w:rPr>
        <w:t>Aumento dell'efficienza economica</w:t>
      </w:r>
    </w:p>
    <w:p w14:paraId="50B66930" w14:textId="6FEA021B" w:rsidR="00676CE0" w:rsidRDefault="144414C1" w:rsidP="182B9D7E">
      <w:pPr>
        <w:pBdr>
          <w:top w:val="nil"/>
          <w:left w:val="nil"/>
          <w:bottom w:val="nil"/>
          <w:right w:val="nil"/>
          <w:between w:val="nil"/>
        </w:pBdr>
        <w:spacing w:line="360" w:lineRule="auto"/>
        <w:rPr>
          <w:color w:val="000000"/>
        </w:rPr>
      </w:pPr>
      <w:r>
        <w:rPr>
          <w:color w:val="000000" w:themeColor="text1"/>
        </w:rPr>
        <w:t>I flussi di aria di scarico prodotti contengono concentrazioni molto basse di solventi. Tuttavia, poiché il volume dell'aria di scarico è elevato, a monte dell'Oxi</w:t>
      </w:r>
      <w:r>
        <w:rPr>
          <w:b/>
          <w:color w:val="000000" w:themeColor="text1"/>
        </w:rPr>
        <w:t>.X</w:t>
      </w:r>
      <w:r>
        <w:rPr>
          <w:color w:val="000000" w:themeColor="text1"/>
        </w:rPr>
        <w:t xml:space="preserve"> RV viene posizionato un Sorpt</w:t>
      </w:r>
      <w:r>
        <w:rPr>
          <w:b/>
          <w:color w:val="000000" w:themeColor="text1"/>
        </w:rPr>
        <w:t>.X</w:t>
      </w:r>
      <w:r>
        <w:rPr>
          <w:color w:val="000000" w:themeColor="text1"/>
        </w:rPr>
        <w:t xml:space="preserve"> CD per concentrare i flussi di aria di scarico. In questo modo si riduce il volume, aumentando così la concentrazione di solventi, fino a quaranta volte la concentrazione originale di inquinanti. Questo effetto tecnico fa sì che l'Oxi</w:t>
      </w:r>
      <w:r>
        <w:rPr>
          <w:b/>
          <w:color w:val="000000" w:themeColor="text1"/>
        </w:rPr>
        <w:t>.X</w:t>
      </w:r>
      <w:r>
        <w:rPr>
          <w:color w:val="000000" w:themeColor="text1"/>
        </w:rPr>
        <w:t xml:space="preserve"> RV a valle possa avere dimensioni inferiori e non necessiti di energia di riscaldamento aggiuntiva durante il funzionamento con solvente, incidendo positivamente sul rapporto costi-benefici della depurazione dell'aria di scarico. </w:t>
      </w:r>
    </w:p>
    <w:p w14:paraId="00EE2FFB" w14:textId="77777777" w:rsidR="00676CE0" w:rsidRDefault="00676CE0" w:rsidP="001D0C73">
      <w:pPr>
        <w:pBdr>
          <w:top w:val="nil"/>
          <w:left w:val="nil"/>
          <w:bottom w:val="nil"/>
          <w:right w:val="nil"/>
          <w:between w:val="nil"/>
        </w:pBdr>
        <w:spacing w:line="360" w:lineRule="auto"/>
        <w:rPr>
          <w:color w:val="000000"/>
        </w:rPr>
      </w:pPr>
    </w:p>
    <w:p w14:paraId="4CB37172" w14:textId="77777777" w:rsidR="00676CE0" w:rsidRDefault="00676CE0">
      <w:pPr>
        <w:pBdr>
          <w:top w:val="nil"/>
          <w:left w:val="nil"/>
          <w:bottom w:val="nil"/>
          <w:right w:val="nil"/>
          <w:between w:val="nil"/>
        </w:pBdr>
        <w:rPr>
          <w:color w:val="000000"/>
        </w:rPr>
      </w:pPr>
    </w:p>
    <w:p w14:paraId="1B140446" w14:textId="77777777" w:rsidR="00676CE0" w:rsidRDefault="00676CE0">
      <w:pPr>
        <w:pBdr>
          <w:top w:val="nil"/>
          <w:left w:val="nil"/>
          <w:bottom w:val="nil"/>
          <w:right w:val="nil"/>
          <w:between w:val="nil"/>
        </w:pBdr>
        <w:rPr>
          <w:color w:val="000000"/>
        </w:rPr>
      </w:pPr>
    </w:p>
    <w:p w14:paraId="427E3ADF" w14:textId="77777777" w:rsidR="00E9322B" w:rsidRDefault="00E9322B">
      <w:pPr>
        <w:pBdr>
          <w:top w:val="nil"/>
          <w:left w:val="nil"/>
          <w:bottom w:val="nil"/>
          <w:right w:val="nil"/>
          <w:between w:val="nil"/>
        </w:pBdr>
        <w:rPr>
          <w:color w:val="000000"/>
        </w:rPr>
      </w:pPr>
    </w:p>
    <w:p w14:paraId="7BDB1500" w14:textId="77777777" w:rsidR="00E9322B" w:rsidRDefault="00E9322B">
      <w:pPr>
        <w:pBdr>
          <w:top w:val="nil"/>
          <w:left w:val="nil"/>
          <w:bottom w:val="nil"/>
          <w:right w:val="nil"/>
          <w:between w:val="nil"/>
        </w:pBdr>
        <w:rPr>
          <w:color w:val="000000"/>
        </w:rPr>
      </w:pPr>
    </w:p>
    <w:p w14:paraId="56A7DE30" w14:textId="77777777" w:rsidR="00E9322B" w:rsidRDefault="00E9322B">
      <w:pPr>
        <w:pBdr>
          <w:top w:val="nil"/>
          <w:left w:val="nil"/>
          <w:bottom w:val="nil"/>
          <w:right w:val="nil"/>
          <w:between w:val="nil"/>
        </w:pBdr>
        <w:rPr>
          <w:color w:val="000000"/>
        </w:rPr>
      </w:pPr>
    </w:p>
    <w:p w14:paraId="4684985B" w14:textId="77777777" w:rsidR="00E9322B" w:rsidRDefault="00E9322B">
      <w:pPr>
        <w:pBdr>
          <w:top w:val="nil"/>
          <w:left w:val="nil"/>
          <w:bottom w:val="nil"/>
          <w:right w:val="nil"/>
          <w:between w:val="nil"/>
        </w:pBdr>
        <w:rPr>
          <w:color w:val="000000"/>
        </w:rPr>
      </w:pPr>
    </w:p>
    <w:p w14:paraId="4EBDF654" w14:textId="77777777" w:rsidR="00E9322B" w:rsidRDefault="00E9322B">
      <w:pPr>
        <w:pBdr>
          <w:top w:val="nil"/>
          <w:left w:val="nil"/>
          <w:bottom w:val="nil"/>
          <w:right w:val="nil"/>
          <w:between w:val="nil"/>
        </w:pBdr>
        <w:rPr>
          <w:color w:val="000000"/>
        </w:rPr>
      </w:pPr>
    </w:p>
    <w:p w14:paraId="13E5BA8C" w14:textId="77777777" w:rsidR="00E9322B" w:rsidRDefault="00E9322B">
      <w:pPr>
        <w:pBdr>
          <w:top w:val="nil"/>
          <w:left w:val="nil"/>
          <w:bottom w:val="nil"/>
          <w:right w:val="nil"/>
          <w:between w:val="nil"/>
        </w:pBdr>
        <w:rPr>
          <w:color w:val="000000"/>
        </w:rPr>
      </w:pPr>
    </w:p>
    <w:p w14:paraId="5018DD18" w14:textId="77777777" w:rsidR="00E9322B" w:rsidRDefault="00E9322B">
      <w:pPr>
        <w:pBdr>
          <w:top w:val="nil"/>
          <w:left w:val="nil"/>
          <w:bottom w:val="nil"/>
          <w:right w:val="nil"/>
          <w:between w:val="nil"/>
        </w:pBdr>
        <w:rPr>
          <w:color w:val="000000"/>
        </w:rPr>
      </w:pPr>
    </w:p>
    <w:p w14:paraId="607B4C33" w14:textId="77777777" w:rsidR="00E9322B" w:rsidRDefault="00E9322B">
      <w:pPr>
        <w:pBdr>
          <w:top w:val="nil"/>
          <w:left w:val="nil"/>
          <w:bottom w:val="nil"/>
          <w:right w:val="nil"/>
          <w:between w:val="nil"/>
        </w:pBdr>
        <w:rPr>
          <w:color w:val="000000"/>
        </w:rPr>
      </w:pPr>
    </w:p>
    <w:p w14:paraId="69F4B8E9" w14:textId="77777777" w:rsidR="00676CE0" w:rsidRDefault="00F72E59" w:rsidP="182B9D7E">
      <w:pPr>
        <w:pBdr>
          <w:top w:val="nil"/>
          <w:left w:val="nil"/>
          <w:bottom w:val="nil"/>
          <w:right w:val="nil"/>
          <w:between w:val="nil"/>
        </w:pBdr>
        <w:rPr>
          <w:b/>
          <w:bCs/>
          <w:color w:val="000000"/>
        </w:rPr>
      </w:pPr>
      <w:r>
        <w:rPr>
          <w:b/>
          <w:color w:val="000000" w:themeColor="text1"/>
        </w:rPr>
        <w:lastRenderedPageBreak/>
        <w:t>Immagini</w:t>
      </w:r>
    </w:p>
    <w:p w14:paraId="6FC21C95" w14:textId="046838DB" w:rsidR="00FF5C02" w:rsidRDefault="00E77650" w:rsidP="00E77650">
      <w:pPr>
        <w:pBdr>
          <w:top w:val="nil"/>
          <w:left w:val="nil"/>
          <w:bottom w:val="nil"/>
          <w:right w:val="nil"/>
          <w:between w:val="nil"/>
        </w:pBdr>
        <w:rPr>
          <w:sz w:val="17"/>
        </w:rPr>
      </w:pPr>
      <w:r>
        <w:rPr>
          <w:b/>
          <w:noProof/>
          <w:color w:val="000000"/>
        </w:rPr>
        <w:drawing>
          <wp:inline distT="0" distB="0" distL="0" distR="0" wp14:anchorId="687351D0" wp14:editId="31E6C868">
            <wp:extent cx="4914265" cy="3175000"/>
            <wp:effectExtent l="0" t="0" r="635" b="6350"/>
            <wp:docPr id="9" name="Grafik 9" descr="Ein Bild, das Bautechnik, Gebäude, Platane Flugzeug Hobel,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Bautechnik, Gebäude, Platane Flugzeug Hobel, Text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14265" cy="3175000"/>
                    </a:xfrm>
                    <a:prstGeom prst="rect">
                      <a:avLst/>
                    </a:prstGeom>
                    <a:noFill/>
                    <a:ln>
                      <a:noFill/>
                    </a:ln>
                  </pic:spPr>
                </pic:pic>
              </a:graphicData>
            </a:graphic>
          </wp:inline>
        </w:drawing>
      </w:r>
      <w:r w:rsidR="00F72E59">
        <w:rPr>
          <w:b/>
          <w:color w:val="000000"/>
          <w:sz w:val="17"/>
        </w:rPr>
        <w:t>Immagine 1</w:t>
      </w:r>
      <w:r w:rsidR="00F72E59">
        <w:rPr>
          <w:color w:val="000000"/>
          <w:sz w:val="17"/>
        </w:rPr>
        <w:t xml:space="preserve">: Il serbatoio del carburante integrato nella fusoliera dell'Airbus A321XLR è il componente chiave per trasformare i precedenti aeromobili a corto e medio raggio nella nuova versione a lungo raggio. </w:t>
      </w:r>
      <w:r w:rsidR="00F72E59">
        <w:rPr>
          <w:color w:val="000000"/>
          <w:sz w:val="17"/>
        </w:rPr>
        <w:br/>
      </w:r>
      <w:r w:rsidR="00F72E59">
        <w:rPr>
          <w:sz w:val="17"/>
        </w:rPr>
        <w:t>Copyright: Premium AEROTEC</w:t>
      </w:r>
    </w:p>
    <w:p w14:paraId="665A6121" w14:textId="00458DFA" w:rsidR="001B5980" w:rsidRDefault="00FF5C02" w:rsidP="001B5980">
      <w:pPr>
        <w:pBdr>
          <w:top w:val="nil"/>
          <w:left w:val="nil"/>
          <w:bottom w:val="nil"/>
          <w:right w:val="nil"/>
          <w:between w:val="nil"/>
        </w:pBdr>
        <w:spacing w:before="200" w:after="500"/>
        <w:rPr>
          <w:color w:val="000000"/>
          <w:sz w:val="17"/>
        </w:rPr>
      </w:pPr>
      <w:r>
        <w:rPr>
          <w:noProof/>
          <w:color w:val="000000"/>
          <w:sz w:val="17"/>
          <w:szCs w:val="17"/>
        </w:rPr>
        <w:drawing>
          <wp:inline distT="0" distB="0" distL="0" distR="0" wp14:anchorId="5A704FFB" wp14:editId="38711521">
            <wp:extent cx="4916805" cy="2769870"/>
            <wp:effectExtent l="0" t="0" r="0" b="0"/>
            <wp:docPr id="7" name="image2.jpg" descr="Ein Bild, das Licht, Kunst, Im Haus, Design enthält.&#10;&#10;Automatisch generierte Beschreibung mit mittlerer Zuverlässigkeit"/>
            <wp:cNvGraphicFramePr/>
            <a:graphic xmlns:a="http://schemas.openxmlformats.org/drawingml/2006/main">
              <a:graphicData uri="http://schemas.openxmlformats.org/drawingml/2006/picture">
                <pic:pic xmlns:pic="http://schemas.openxmlformats.org/drawingml/2006/picture">
                  <pic:nvPicPr>
                    <pic:cNvPr id="7" name="image2.jpg" descr="Ein Bild, das Licht, Kunst, Im Haus, Design enthält.&#10;&#10;Automatisch generierte Beschreibung mit mittlerer Zuverlässigkeit"/>
                    <pic:cNvPicPr preferRelativeResize="0"/>
                  </pic:nvPicPr>
                  <pic:blipFill>
                    <a:blip r:embed="rId11"/>
                    <a:srcRect/>
                    <a:stretch>
                      <a:fillRect/>
                    </a:stretch>
                  </pic:blipFill>
                  <pic:spPr>
                    <a:xfrm>
                      <a:off x="0" y="0"/>
                      <a:ext cx="4916805" cy="2769870"/>
                    </a:xfrm>
                    <a:prstGeom prst="rect">
                      <a:avLst/>
                    </a:prstGeom>
                    <a:ln/>
                  </pic:spPr>
                </pic:pic>
              </a:graphicData>
            </a:graphic>
          </wp:inline>
        </w:drawing>
      </w:r>
      <w:r w:rsidR="00EF4B9F">
        <w:rPr>
          <w:b/>
          <w:color w:val="000000"/>
          <w:sz w:val="17"/>
        </w:rPr>
        <w:t>Immagine 2</w:t>
      </w:r>
      <w:r w:rsidR="00EF4B9F">
        <w:rPr>
          <w:color w:val="000000"/>
          <w:sz w:val="17"/>
        </w:rPr>
        <w:t>: L'aria di scarico viene depurata ricorrendo a</w:t>
      </w:r>
      <w:r w:rsidR="00706A09">
        <w:rPr>
          <w:color w:val="000000"/>
          <w:sz w:val="17"/>
        </w:rPr>
        <w:t>d</w:t>
      </w:r>
      <w:r w:rsidR="00EF4B9F">
        <w:rPr>
          <w:color w:val="000000"/>
          <w:sz w:val="17"/>
        </w:rPr>
        <w:t xml:space="preserve"> un Oxi</w:t>
      </w:r>
      <w:r w:rsidR="00EF4B9F">
        <w:rPr>
          <w:b/>
          <w:color w:val="000000"/>
          <w:sz w:val="17"/>
        </w:rPr>
        <w:t>.X</w:t>
      </w:r>
      <w:r w:rsidR="00EF4B9F">
        <w:rPr>
          <w:color w:val="000000"/>
          <w:sz w:val="17"/>
        </w:rPr>
        <w:t xml:space="preserve"> RV senza fiamma secondo il principio dell'ossidazione termica rigenerativa (RTO).</w:t>
      </w:r>
    </w:p>
    <w:p w14:paraId="62902D42" w14:textId="77777777" w:rsidR="00BC5E36" w:rsidRDefault="00BC5E36" w:rsidP="001B5980">
      <w:pPr>
        <w:pBdr>
          <w:top w:val="nil"/>
          <w:left w:val="nil"/>
          <w:bottom w:val="nil"/>
          <w:right w:val="nil"/>
          <w:between w:val="nil"/>
        </w:pBdr>
        <w:spacing w:before="200" w:after="500"/>
        <w:rPr>
          <w:color w:val="000000"/>
          <w:sz w:val="17"/>
        </w:rPr>
      </w:pPr>
    </w:p>
    <w:p w14:paraId="64650EA0" w14:textId="77777777" w:rsidR="00BC5E36" w:rsidRDefault="00BC5E36" w:rsidP="00BC5E36">
      <w:pPr>
        <w:pStyle w:val="paragraph"/>
        <w:spacing w:before="0" w:beforeAutospacing="0" w:after="0" w:afterAutospacing="0"/>
        <w:jc w:val="both"/>
        <w:textAlignment w:val="baseline"/>
        <w:rPr>
          <w:rStyle w:val="eop"/>
          <w:rFonts w:ascii="Arial" w:hAnsi="Arial" w:cs="Arial"/>
          <w:sz w:val="18"/>
          <w:szCs w:val="18"/>
        </w:rPr>
      </w:pPr>
      <w:r w:rsidRPr="006E30AA">
        <w:rPr>
          <w:rStyle w:val="normaltextrun"/>
          <w:rFonts w:ascii="Arial" w:hAnsi="Arial" w:cs="Arial"/>
          <w:b/>
          <w:bCs/>
          <w:color w:val="000000"/>
          <w:sz w:val="18"/>
          <w:szCs w:val="18"/>
        </w:rPr>
        <w:t>Informazioni su Dürr</w:t>
      </w:r>
      <w:r w:rsidRPr="006E30AA">
        <w:rPr>
          <w:rStyle w:val="eop"/>
          <w:rFonts w:ascii="Arial" w:hAnsi="Arial" w:cs="Arial"/>
          <w:sz w:val="18"/>
          <w:szCs w:val="18"/>
        </w:rPr>
        <w:t> </w:t>
      </w:r>
    </w:p>
    <w:p w14:paraId="13EF03D1" w14:textId="77777777" w:rsidR="00BC5E36" w:rsidRPr="006E30AA" w:rsidRDefault="00BC5E36" w:rsidP="00BC5E36">
      <w:pPr>
        <w:pStyle w:val="paragraph"/>
        <w:spacing w:before="0" w:beforeAutospacing="0" w:after="0" w:afterAutospacing="0"/>
        <w:jc w:val="both"/>
        <w:textAlignment w:val="baseline"/>
        <w:rPr>
          <w:rFonts w:ascii="Segoe UI" w:hAnsi="Segoe UI" w:cs="Segoe UI"/>
          <w:color w:val="000000"/>
          <w:sz w:val="18"/>
          <w:szCs w:val="18"/>
        </w:rPr>
      </w:pPr>
    </w:p>
    <w:p w14:paraId="53722DC9" w14:textId="77777777" w:rsidR="00BC5E36" w:rsidRDefault="00BC5E36" w:rsidP="003D53A2">
      <w:pPr>
        <w:pStyle w:val="paragraph"/>
        <w:spacing w:before="0" w:beforeAutospacing="0" w:after="0" w:afterAutospacing="0" w:line="276" w:lineRule="auto"/>
        <w:textAlignment w:val="baseline"/>
        <w:rPr>
          <w:rStyle w:val="eop"/>
          <w:rFonts w:ascii="Arial" w:hAnsi="Arial" w:cs="Arial"/>
          <w:sz w:val="18"/>
          <w:szCs w:val="18"/>
        </w:rPr>
      </w:pPr>
      <w:r w:rsidRPr="006E30AA">
        <w:rPr>
          <w:rStyle w:val="normaltextrun"/>
          <w:rFonts w:ascii="Arial" w:hAnsi="Arial" w:cs="Arial"/>
          <w:color w:val="000000"/>
          <w:sz w:val="18"/>
          <w:szCs w:val="18"/>
        </w:rPr>
        <w:t>In Italia il Gruppo Dürr è direttamente rappresentato da molti decenni ed attualmente impiega circa 260 dipendenti. Le aziende italiane rappresentano l'intera gamma di prodotti del gruppo: Olpidürr S.p.A. (Novegro di Segrate, Milano) opera nei settori: impianti di verniciatura, sistemi di trattamento aria e tecnologie di efficienza energetica. Verind S.p.A. (Rodano- Milano) è specializzata negli impianti di applicazione di prodotti vernicianti e sigillanti per la finitura e il rivestimento superficiale. Inoltre, sviluppa sistemi di Trattamento Acque (WWT), sistemi di ultrafiltrazione ed impianti di osmosi. Gli impianti dell’area montaggio e i sistemi di trasporto sono invece di competenza di CPM S.p.A. (Beinasco, Torino). Schenck Italia S.r.I. (Paderno Dugnano, Milano) è responsabile della tecnologia del bilanciamento. Il Gruppo HOMAG realizza macchinari ed impianti per l'industria del legno ed è rappresentato dalla HOMAG Italia con sede a Giussano (Milano) per le attività di vendita e i servizi di assistenza.</w:t>
      </w:r>
      <w:r w:rsidRPr="006E30AA">
        <w:rPr>
          <w:rStyle w:val="eop"/>
          <w:rFonts w:ascii="Arial" w:hAnsi="Arial" w:cs="Arial"/>
          <w:sz w:val="18"/>
          <w:szCs w:val="18"/>
        </w:rPr>
        <w:t> </w:t>
      </w:r>
    </w:p>
    <w:p w14:paraId="3EF1D388" w14:textId="77777777" w:rsidR="003D53A2" w:rsidRPr="006E30AA" w:rsidRDefault="003D53A2" w:rsidP="00BC5E36">
      <w:pPr>
        <w:pStyle w:val="paragraph"/>
        <w:spacing w:before="0" w:beforeAutospacing="0" w:after="0" w:afterAutospacing="0"/>
        <w:textAlignment w:val="baseline"/>
        <w:rPr>
          <w:rStyle w:val="eop"/>
          <w:rFonts w:ascii="Arial" w:hAnsi="Arial" w:cs="Arial"/>
          <w:sz w:val="18"/>
          <w:szCs w:val="18"/>
        </w:rPr>
      </w:pPr>
    </w:p>
    <w:p w14:paraId="02351A43" w14:textId="77777777" w:rsidR="003D53A2" w:rsidRPr="0053532A" w:rsidRDefault="003D53A2" w:rsidP="003D53A2">
      <w:pPr>
        <w:spacing w:line="276" w:lineRule="auto"/>
        <w:rPr>
          <w:sz w:val="18"/>
          <w:szCs w:val="18"/>
        </w:rPr>
      </w:pPr>
      <w:r w:rsidRPr="0053532A">
        <w:rPr>
          <w:sz w:val="18"/>
          <w:szCs w:val="18"/>
        </w:rPr>
        <w:t xml:space="preserve">Il gruppo Dürr è una delle aziende leader a livello mondiale nell’ingegneria meccanica ed impiantistica con particolare e comprovata competenza nei settori tecnologici dell’automazione industriale, della digitalizzazione / Industria 4.0 e dell’efficienza energetica. I suoi prodotti, sistemi e servizi consentono processi di produzione altamente efficienti e sostenibili principalmente nell'industria automobilistica, nell’industria di produzione e lavorazione di mobili e case in legno, ma anche in settori come l'industria chimica, farmaceutica, dei dispositivi medici, ingegneria elettrica e nella produzione di batterie. </w:t>
      </w:r>
      <w:r w:rsidRPr="0053532A">
        <w:rPr>
          <w:sz w:val="18"/>
          <w:szCs w:val="18"/>
          <w:lang w:eastAsia="ja-JP"/>
        </w:rPr>
        <w:t>Nel 2023 ha raggiunto un fatturato di € 4,6 miliardi. Il Gruppo Dürr conta oltre 20.500 dipendenti e 141 sedi commerciali in 33 paesi e opera sul mercato con cinque divisioni:</w:t>
      </w:r>
    </w:p>
    <w:p w14:paraId="4A3D28FF" w14:textId="77777777" w:rsidR="003D53A2" w:rsidRPr="0053532A" w:rsidRDefault="003D53A2" w:rsidP="003D53A2">
      <w:pPr>
        <w:pStyle w:val="Listenabsatz"/>
        <w:numPr>
          <w:ilvl w:val="0"/>
          <w:numId w:val="4"/>
        </w:numPr>
        <w:spacing w:after="200" w:line="276" w:lineRule="auto"/>
        <w:rPr>
          <w:rFonts w:ascii="Arial" w:hAnsi="Arial" w:cs="Arial"/>
          <w:sz w:val="18"/>
          <w:szCs w:val="18"/>
          <w:lang w:val="it-IT"/>
        </w:rPr>
      </w:pPr>
      <w:r w:rsidRPr="0053532A">
        <w:rPr>
          <w:rFonts w:ascii="Arial" w:hAnsi="Arial" w:cs="Arial"/>
          <w:b/>
          <w:bCs/>
          <w:sz w:val="18"/>
          <w:szCs w:val="18"/>
          <w:lang w:val="it-IT"/>
        </w:rPr>
        <w:t>Paint and Final Assembly Systems:</w:t>
      </w:r>
      <w:r w:rsidRPr="0053532A">
        <w:rPr>
          <w:rFonts w:ascii="Arial" w:hAnsi="Arial" w:cs="Arial"/>
          <w:sz w:val="18"/>
          <w:szCs w:val="18"/>
          <w:lang w:val="it-IT"/>
        </w:rPr>
        <w:t xml:space="preserve"> </w:t>
      </w:r>
      <w:r w:rsidRPr="0053532A">
        <w:rPr>
          <w:rFonts w:ascii="Arial" w:hAnsi="Arial" w:cs="Arial"/>
          <w:color w:val="000000"/>
          <w:sz w:val="18"/>
          <w:szCs w:val="18"/>
          <w:lang w:val="it-IT"/>
        </w:rPr>
        <w:t>officine</w:t>
      </w:r>
      <w:r w:rsidRPr="0053532A">
        <w:rPr>
          <w:rFonts w:ascii="Arial" w:hAnsi="Arial" w:cs="Arial"/>
          <w:sz w:val="18"/>
          <w:szCs w:val="18"/>
          <w:lang w:val="it-IT"/>
        </w:rPr>
        <w:t xml:space="preserve"> di verniciatura, di montaggio, testing e sistemi riempimento per </w:t>
      </w:r>
      <w:r w:rsidRPr="0053532A">
        <w:rPr>
          <w:rFonts w:ascii="Arial" w:hAnsi="Arial" w:cs="Arial"/>
          <w:color w:val="000000"/>
          <w:sz w:val="18"/>
          <w:szCs w:val="18"/>
          <w:lang w:val="it-IT"/>
        </w:rPr>
        <w:t xml:space="preserve">l’industria automobilistica, sistemi di montaggio e collaudo per apparecchiature mediche. </w:t>
      </w:r>
    </w:p>
    <w:p w14:paraId="275AA25F" w14:textId="77777777" w:rsidR="003D53A2" w:rsidRPr="0053532A" w:rsidRDefault="003D53A2" w:rsidP="003D53A2">
      <w:pPr>
        <w:pStyle w:val="Listenabsatz"/>
        <w:numPr>
          <w:ilvl w:val="0"/>
          <w:numId w:val="4"/>
        </w:numPr>
        <w:spacing w:after="200" w:line="276" w:lineRule="auto"/>
        <w:rPr>
          <w:rFonts w:ascii="Arial" w:hAnsi="Arial" w:cs="Arial"/>
          <w:sz w:val="18"/>
          <w:szCs w:val="18"/>
          <w:lang w:val="it-IT"/>
        </w:rPr>
      </w:pPr>
      <w:r w:rsidRPr="0053532A">
        <w:rPr>
          <w:rFonts w:ascii="Arial" w:hAnsi="Arial" w:cs="Arial"/>
          <w:b/>
          <w:bCs/>
          <w:sz w:val="18"/>
          <w:szCs w:val="18"/>
          <w:lang w:val="it-IT"/>
        </w:rPr>
        <w:t>Application Technology:</w:t>
      </w:r>
      <w:r w:rsidRPr="0053532A">
        <w:rPr>
          <w:rFonts w:ascii="Arial" w:hAnsi="Arial" w:cs="Arial"/>
          <w:sz w:val="18"/>
          <w:szCs w:val="18"/>
          <w:lang w:val="it-IT"/>
        </w:rPr>
        <w:t xml:space="preserve"> tecnologie robotizzate per l‘applicazione automatica di vernici, sigillanti e adesivi</w:t>
      </w:r>
    </w:p>
    <w:p w14:paraId="5B13D7EC" w14:textId="77777777" w:rsidR="003D53A2" w:rsidRPr="0053532A" w:rsidRDefault="003D53A2" w:rsidP="003D53A2">
      <w:pPr>
        <w:pStyle w:val="Listenabsatz"/>
        <w:numPr>
          <w:ilvl w:val="0"/>
          <w:numId w:val="4"/>
        </w:numPr>
        <w:spacing w:line="276" w:lineRule="auto"/>
        <w:textAlignment w:val="baseline"/>
        <w:rPr>
          <w:rFonts w:ascii="Arial" w:hAnsi="Arial" w:cs="Arial"/>
          <w:sz w:val="18"/>
          <w:szCs w:val="18"/>
          <w:lang w:val="it-IT"/>
        </w:rPr>
      </w:pPr>
      <w:r w:rsidRPr="0053532A">
        <w:rPr>
          <w:rFonts w:ascii="Arial" w:hAnsi="Arial" w:cs="Arial"/>
          <w:b/>
          <w:bCs/>
          <w:sz w:val="18"/>
          <w:szCs w:val="18"/>
          <w:lang w:val="it-IT"/>
        </w:rPr>
        <w:t>Clean Technology Systems:</w:t>
      </w:r>
      <w:r w:rsidRPr="0053532A">
        <w:rPr>
          <w:rFonts w:ascii="Arial" w:hAnsi="Arial" w:cs="Arial"/>
          <w:sz w:val="18"/>
          <w:szCs w:val="18"/>
          <w:lang w:val="it-IT"/>
        </w:rPr>
        <w:t xml:space="preserve"> impianti per la depurazione dell’aria, impianti per il rivestimento degli elettrodi delle batterie e sistemi per l’abbattimento del rumore</w:t>
      </w:r>
    </w:p>
    <w:p w14:paraId="234F6888" w14:textId="77777777" w:rsidR="003D53A2" w:rsidRPr="0053532A" w:rsidRDefault="003D53A2" w:rsidP="003D53A2">
      <w:pPr>
        <w:pStyle w:val="Listenabsatz"/>
        <w:numPr>
          <w:ilvl w:val="0"/>
          <w:numId w:val="4"/>
        </w:numPr>
        <w:spacing w:line="276" w:lineRule="auto"/>
        <w:textAlignment w:val="baseline"/>
        <w:rPr>
          <w:rFonts w:ascii="Arial" w:hAnsi="Arial" w:cs="Arial"/>
          <w:sz w:val="18"/>
          <w:szCs w:val="18"/>
          <w:lang w:val="it-IT"/>
        </w:rPr>
      </w:pPr>
      <w:r w:rsidRPr="0053532A">
        <w:rPr>
          <w:rStyle w:val="normaltextrun"/>
          <w:rFonts w:ascii="Arial" w:hAnsi="Arial" w:cs="Arial"/>
          <w:b/>
          <w:bCs/>
          <w:sz w:val="18"/>
          <w:szCs w:val="18"/>
          <w:lang w:val="it-IT"/>
        </w:rPr>
        <w:t>Industrial Automation Systems:</w:t>
      </w:r>
      <w:r w:rsidRPr="0053532A">
        <w:rPr>
          <w:rStyle w:val="normaltextrun"/>
          <w:rFonts w:ascii="Arial" w:hAnsi="Arial" w:cs="Arial"/>
          <w:sz w:val="18"/>
          <w:szCs w:val="18"/>
          <w:lang w:val="it-IT"/>
        </w:rPr>
        <w:t xml:space="preserve"> sistemi automatizzati di assemblaggio e test per componenti automobilistici, dispositivi medici, beni di consumo nonché tecnologia di bilanciamento</w:t>
      </w:r>
    </w:p>
    <w:p w14:paraId="3869DD2F" w14:textId="77777777" w:rsidR="003D53A2" w:rsidRPr="0053532A" w:rsidRDefault="003D53A2" w:rsidP="003D53A2">
      <w:pPr>
        <w:pStyle w:val="Listenabsatz"/>
        <w:numPr>
          <w:ilvl w:val="0"/>
          <w:numId w:val="4"/>
        </w:numPr>
        <w:spacing w:after="200" w:line="276" w:lineRule="auto"/>
        <w:rPr>
          <w:rFonts w:ascii="Arial" w:eastAsia="MS Mincho" w:hAnsi="Arial" w:cs="Arial"/>
          <w:b/>
          <w:sz w:val="18"/>
          <w:szCs w:val="18"/>
          <w:lang w:val="it-IT" w:eastAsia="ja-JP"/>
        </w:rPr>
      </w:pPr>
      <w:r w:rsidRPr="0053532A">
        <w:rPr>
          <w:rFonts w:ascii="Arial" w:hAnsi="Arial" w:cs="Arial"/>
          <w:b/>
          <w:bCs/>
          <w:sz w:val="18"/>
          <w:szCs w:val="18"/>
          <w:lang w:val="it-IT"/>
        </w:rPr>
        <w:t>Woodworking Machinery and Systems:</w:t>
      </w:r>
      <w:r w:rsidRPr="0053532A">
        <w:rPr>
          <w:rFonts w:ascii="Arial" w:hAnsi="Arial" w:cs="Arial"/>
          <w:sz w:val="18"/>
          <w:szCs w:val="18"/>
          <w:lang w:val="it-IT"/>
        </w:rPr>
        <w:t xml:space="preserve"> macchinari e impianti per l‘industria della lavorazione del legno</w:t>
      </w:r>
    </w:p>
    <w:p w14:paraId="11E6D1F8" w14:textId="77777777" w:rsidR="00E9322B" w:rsidRDefault="00E9322B" w:rsidP="006F6985">
      <w:pPr>
        <w:pStyle w:val="paragraph"/>
        <w:spacing w:before="0" w:beforeAutospacing="0" w:after="0" w:afterAutospacing="0"/>
        <w:textAlignment w:val="baseline"/>
        <w:rPr>
          <w:rStyle w:val="normaltextrun"/>
          <w:rFonts w:ascii="Arial" w:hAnsi="Arial" w:cs="Arial"/>
          <w:b/>
          <w:bCs/>
          <w:color w:val="000000"/>
          <w:sz w:val="20"/>
          <w:szCs w:val="20"/>
        </w:rPr>
        <w:sectPr w:rsidR="00E9322B" w:rsidSect="003540F2">
          <w:headerReference w:type="default" r:id="rId12"/>
          <w:footerReference w:type="even" r:id="rId13"/>
          <w:footerReference w:type="default" r:id="rId14"/>
          <w:headerReference w:type="first" r:id="rId15"/>
          <w:footerReference w:type="first" r:id="rId16"/>
          <w:pgSz w:w="11900" w:h="16840"/>
          <w:pgMar w:top="3515" w:right="2778" w:bottom="1701" w:left="1361" w:header="794" w:footer="839" w:gutter="0"/>
          <w:cols w:space="720"/>
          <w:titlePg/>
        </w:sectPr>
      </w:pPr>
    </w:p>
    <w:p w14:paraId="1451FB89" w14:textId="5417977B" w:rsidR="007F5C3C" w:rsidRPr="007F5C3C" w:rsidRDefault="006F6985" w:rsidP="006F6985">
      <w:pPr>
        <w:pStyle w:val="paragraph"/>
        <w:spacing w:before="0" w:beforeAutospacing="0" w:after="0" w:afterAutospacing="0"/>
        <w:textAlignment w:val="baseline"/>
        <w:rPr>
          <w:rFonts w:ascii="Arial" w:hAnsi="Arial" w:cs="Arial"/>
          <w:b/>
          <w:bCs/>
          <w:color w:val="000000"/>
          <w:sz w:val="20"/>
          <w:szCs w:val="20"/>
        </w:rPr>
      </w:pPr>
      <w:r w:rsidRPr="00E9322B">
        <w:rPr>
          <w:rStyle w:val="normaltextrun"/>
          <w:rFonts w:ascii="Arial" w:hAnsi="Arial" w:cs="Arial"/>
          <w:b/>
          <w:bCs/>
          <w:color w:val="000000"/>
          <w:sz w:val="20"/>
          <w:szCs w:val="20"/>
        </w:rPr>
        <w:t>Contatti</w:t>
      </w:r>
    </w:p>
    <w:p w14:paraId="31C5DC05" w14:textId="77777777" w:rsidR="00E9322B" w:rsidRDefault="006F6985" w:rsidP="006F6985">
      <w:pPr>
        <w:pStyle w:val="paragraph"/>
        <w:spacing w:before="0" w:beforeAutospacing="0" w:after="0" w:afterAutospacing="0"/>
        <w:ind w:right="15"/>
        <w:textAlignment w:val="baseline"/>
        <w:rPr>
          <w:rFonts w:ascii="Arial" w:eastAsia="Calibri" w:hAnsi="Arial" w:cs="Arial"/>
          <w:color w:val="0000EE"/>
          <w:sz w:val="20"/>
          <w:szCs w:val="20"/>
          <w:u w:val="single"/>
          <w:lang w:eastAsia="en-US"/>
        </w:rPr>
      </w:pPr>
      <w:r w:rsidRPr="00E9322B">
        <w:rPr>
          <w:rFonts w:ascii="Arial" w:eastAsia="Calibri" w:hAnsi="Arial" w:cs="Arial"/>
          <w:color w:val="000000"/>
          <w:sz w:val="20"/>
          <w:szCs w:val="20"/>
          <w:lang w:eastAsia="en-US"/>
        </w:rPr>
        <w:t>Gabriele De Rossi</w:t>
      </w:r>
      <w:r w:rsidRPr="00E9322B">
        <w:rPr>
          <w:rFonts w:ascii="Arial" w:eastAsia="Calibri" w:hAnsi="Arial" w:cs="Arial"/>
          <w:color w:val="000000"/>
          <w:sz w:val="20"/>
          <w:szCs w:val="20"/>
          <w:lang w:eastAsia="en-US"/>
        </w:rPr>
        <w:br/>
        <w:t>Verind S.p.A.</w:t>
      </w:r>
      <w:r w:rsidRPr="00E9322B">
        <w:rPr>
          <w:rFonts w:ascii="Arial" w:eastAsia="Calibri" w:hAnsi="Arial" w:cs="Arial"/>
          <w:color w:val="000000"/>
          <w:sz w:val="20"/>
          <w:szCs w:val="20"/>
          <w:lang w:eastAsia="en-US"/>
        </w:rPr>
        <w:br/>
        <w:t>Application Technology</w:t>
      </w:r>
      <w:r w:rsidRPr="00E9322B">
        <w:rPr>
          <w:rFonts w:ascii="Arial" w:eastAsia="Calibri" w:hAnsi="Arial" w:cs="Arial"/>
          <w:color w:val="000000"/>
          <w:sz w:val="20"/>
          <w:szCs w:val="20"/>
          <w:lang w:eastAsia="en-US"/>
        </w:rPr>
        <w:br/>
        <w:t>APT Auto - Service</w:t>
      </w:r>
      <w:r w:rsidRPr="00E9322B">
        <w:rPr>
          <w:rFonts w:ascii="Arial" w:eastAsia="Calibri" w:hAnsi="Arial" w:cs="Arial"/>
          <w:color w:val="000000"/>
          <w:sz w:val="20"/>
          <w:szCs w:val="20"/>
          <w:lang w:eastAsia="en-US"/>
        </w:rPr>
        <w:br/>
        <w:t>Phone +39 02 95951726</w:t>
      </w:r>
      <w:r w:rsidRPr="00E9322B">
        <w:rPr>
          <w:rFonts w:ascii="Arial" w:eastAsia="Calibri" w:hAnsi="Arial" w:cs="Arial"/>
          <w:color w:val="000000"/>
          <w:sz w:val="20"/>
          <w:szCs w:val="20"/>
          <w:lang w:eastAsia="en-US"/>
        </w:rPr>
        <w:br/>
        <w:t xml:space="preserve">E-Mail </w:t>
      </w:r>
      <w:hyperlink r:id="rId17" w:tooltip="Click to send email to De Rossi, Gabriele" w:history="1">
        <w:r w:rsidRPr="00E9322B">
          <w:rPr>
            <w:rFonts w:ascii="Arial" w:eastAsia="Calibri" w:hAnsi="Arial" w:cs="Arial"/>
            <w:color w:val="0000EE"/>
            <w:sz w:val="20"/>
            <w:szCs w:val="20"/>
            <w:u w:val="single"/>
            <w:lang w:eastAsia="en-US"/>
          </w:rPr>
          <w:t>Gabriele.DeRossi@verind.it</w:t>
        </w:r>
      </w:hyperlink>
    </w:p>
    <w:p w14:paraId="3923793D" w14:textId="37F14319" w:rsidR="007F5C3C" w:rsidRDefault="006F6985" w:rsidP="006F6985">
      <w:pPr>
        <w:pStyle w:val="paragraph"/>
        <w:spacing w:before="0" w:beforeAutospacing="0" w:after="0" w:afterAutospacing="0"/>
        <w:ind w:right="15"/>
        <w:textAlignment w:val="baseline"/>
        <w:rPr>
          <w:rFonts w:ascii="Arial" w:hAnsi="Arial" w:cs="Arial"/>
          <w:color w:val="000000"/>
          <w:sz w:val="20"/>
          <w:szCs w:val="20"/>
        </w:rPr>
      </w:pPr>
      <w:r w:rsidRPr="00E9322B">
        <w:rPr>
          <w:rFonts w:ascii="Arial" w:hAnsi="Arial" w:cs="Arial"/>
          <w:color w:val="000000"/>
          <w:sz w:val="20"/>
          <w:szCs w:val="20"/>
        </w:rPr>
        <w:t xml:space="preserve">Internet </w:t>
      </w:r>
      <w:hyperlink r:id="rId18" w:history="1">
        <w:r w:rsidRPr="00E9322B">
          <w:rPr>
            <w:rStyle w:val="Hyperlink"/>
            <w:rFonts w:ascii="Arial" w:hAnsi="Arial" w:cs="Arial"/>
            <w:color w:val="0000EE"/>
            <w:sz w:val="20"/>
            <w:szCs w:val="20"/>
          </w:rPr>
          <w:t>www.verind.it</w:t>
        </w:r>
      </w:hyperlink>
    </w:p>
    <w:p w14:paraId="102B3614" w14:textId="77777777" w:rsidR="007F5C3C" w:rsidRDefault="007F5C3C" w:rsidP="006F6985">
      <w:pPr>
        <w:pStyle w:val="paragraph"/>
        <w:spacing w:before="0" w:beforeAutospacing="0" w:after="0" w:afterAutospacing="0"/>
        <w:ind w:right="15"/>
        <w:textAlignment w:val="baseline"/>
        <w:rPr>
          <w:rFonts w:ascii="Arial" w:hAnsi="Arial" w:cs="Arial"/>
          <w:color w:val="000000"/>
          <w:sz w:val="20"/>
          <w:szCs w:val="20"/>
        </w:rPr>
      </w:pPr>
    </w:p>
    <w:p w14:paraId="7C5895CE" w14:textId="77777777" w:rsidR="007F5C3C" w:rsidRDefault="007F5C3C" w:rsidP="006F6985">
      <w:pPr>
        <w:pStyle w:val="paragraph"/>
        <w:spacing w:before="0" w:beforeAutospacing="0" w:after="0" w:afterAutospacing="0"/>
        <w:ind w:right="15"/>
        <w:textAlignment w:val="baseline"/>
        <w:rPr>
          <w:rFonts w:ascii="Arial" w:hAnsi="Arial" w:cs="Arial"/>
          <w:color w:val="000000"/>
          <w:sz w:val="20"/>
          <w:szCs w:val="20"/>
        </w:rPr>
      </w:pPr>
    </w:p>
    <w:p w14:paraId="7D97246B" w14:textId="39D0892C" w:rsidR="006F6985" w:rsidRPr="00E9322B" w:rsidRDefault="006F6985" w:rsidP="006F6985">
      <w:pPr>
        <w:pStyle w:val="paragraph"/>
        <w:spacing w:before="0" w:beforeAutospacing="0" w:after="0" w:afterAutospacing="0"/>
        <w:ind w:right="15"/>
        <w:textAlignment w:val="baseline"/>
        <w:rPr>
          <w:rFonts w:ascii="Arial" w:eastAsia="Calibri" w:hAnsi="Arial" w:cs="Arial"/>
          <w:color w:val="000000"/>
          <w:sz w:val="20"/>
          <w:szCs w:val="20"/>
          <w:lang w:eastAsia="en-US"/>
        </w:rPr>
      </w:pPr>
      <w:r w:rsidRPr="00E9322B">
        <w:rPr>
          <w:rFonts w:ascii="Arial" w:eastAsia="Calibri" w:hAnsi="Arial" w:cs="Arial"/>
          <w:color w:val="000000"/>
          <w:sz w:val="20"/>
          <w:szCs w:val="20"/>
          <w:lang w:eastAsia="en-US"/>
        </w:rPr>
        <w:br/>
      </w:r>
      <w:r w:rsidRPr="00E9322B">
        <w:rPr>
          <w:rStyle w:val="normaltextrun"/>
          <w:rFonts w:ascii="Arial" w:hAnsi="Arial" w:cs="Arial"/>
          <w:color w:val="000000"/>
          <w:sz w:val="20"/>
          <w:szCs w:val="20"/>
          <w:u w:val="single"/>
        </w:rPr>
        <w:t>Ufficio Stampa:</w:t>
      </w:r>
      <w:r w:rsidRPr="00E9322B">
        <w:rPr>
          <w:rStyle w:val="eop"/>
          <w:rFonts w:ascii="Arial" w:hAnsi="Arial" w:cs="Arial"/>
          <w:sz w:val="20"/>
          <w:szCs w:val="20"/>
        </w:rPr>
        <w:t> </w:t>
      </w:r>
    </w:p>
    <w:p w14:paraId="2A5D0F97" w14:textId="77777777" w:rsidR="006F6985" w:rsidRPr="00E9322B" w:rsidRDefault="006F6985" w:rsidP="006F6985">
      <w:pPr>
        <w:pStyle w:val="paragraph"/>
        <w:spacing w:before="0" w:beforeAutospacing="0" w:after="0" w:afterAutospacing="0"/>
        <w:ind w:right="15"/>
        <w:jc w:val="both"/>
        <w:textAlignment w:val="baseline"/>
        <w:rPr>
          <w:rFonts w:ascii="Segoe UI" w:hAnsi="Segoe UI" w:cs="Segoe UI"/>
          <w:color w:val="000000"/>
          <w:sz w:val="20"/>
          <w:szCs w:val="20"/>
        </w:rPr>
      </w:pPr>
      <w:r w:rsidRPr="00E9322B">
        <w:rPr>
          <w:rStyle w:val="normaltextrun"/>
          <w:rFonts w:ascii="Arial" w:hAnsi="Arial" w:cs="Arial"/>
          <w:color w:val="000000"/>
          <w:sz w:val="20"/>
          <w:szCs w:val="20"/>
        </w:rPr>
        <w:t>Soluzione Group Srl</w:t>
      </w:r>
      <w:r w:rsidRPr="00E9322B">
        <w:rPr>
          <w:rStyle w:val="eop"/>
          <w:rFonts w:ascii="Arial" w:hAnsi="Arial" w:cs="Arial"/>
          <w:sz w:val="20"/>
          <w:szCs w:val="20"/>
        </w:rPr>
        <w:t> </w:t>
      </w:r>
    </w:p>
    <w:p w14:paraId="4F2BCAED" w14:textId="77777777" w:rsidR="006F6985" w:rsidRPr="00E9322B" w:rsidRDefault="006F6985" w:rsidP="006F6985">
      <w:pPr>
        <w:pStyle w:val="paragraph"/>
        <w:spacing w:before="0" w:beforeAutospacing="0" w:after="0" w:afterAutospacing="0"/>
        <w:ind w:right="15"/>
        <w:jc w:val="both"/>
        <w:textAlignment w:val="baseline"/>
        <w:rPr>
          <w:rFonts w:ascii="Segoe UI" w:hAnsi="Segoe UI" w:cs="Segoe UI"/>
          <w:color w:val="000000"/>
          <w:sz w:val="20"/>
          <w:szCs w:val="20"/>
        </w:rPr>
      </w:pPr>
      <w:r w:rsidRPr="00E9322B">
        <w:rPr>
          <w:rStyle w:val="normaltextrun"/>
          <w:rFonts w:ascii="Arial" w:hAnsi="Arial" w:cs="Arial"/>
          <w:color w:val="000000"/>
          <w:sz w:val="20"/>
          <w:szCs w:val="20"/>
        </w:rPr>
        <w:t>Michela Bracchi</w:t>
      </w:r>
      <w:r w:rsidRPr="00E9322B">
        <w:rPr>
          <w:rStyle w:val="eop"/>
          <w:rFonts w:ascii="Arial" w:hAnsi="Arial" w:cs="Arial"/>
          <w:sz w:val="20"/>
          <w:szCs w:val="20"/>
        </w:rPr>
        <w:t> </w:t>
      </w:r>
    </w:p>
    <w:p w14:paraId="5E14D357" w14:textId="77777777" w:rsidR="006F6985" w:rsidRPr="00E9322B" w:rsidRDefault="006F6985" w:rsidP="006F6985">
      <w:pPr>
        <w:pStyle w:val="paragraph"/>
        <w:spacing w:before="0" w:beforeAutospacing="0" w:after="0" w:afterAutospacing="0"/>
        <w:ind w:right="15"/>
        <w:jc w:val="both"/>
        <w:textAlignment w:val="baseline"/>
        <w:rPr>
          <w:rFonts w:ascii="Segoe UI" w:hAnsi="Segoe UI" w:cs="Segoe UI"/>
          <w:color w:val="000000"/>
          <w:sz w:val="20"/>
          <w:szCs w:val="20"/>
        </w:rPr>
      </w:pPr>
      <w:r w:rsidRPr="00E9322B">
        <w:rPr>
          <w:rStyle w:val="normaltextrun"/>
          <w:rFonts w:ascii="Arial" w:hAnsi="Arial" w:cs="Arial"/>
          <w:color w:val="000000"/>
          <w:sz w:val="20"/>
          <w:szCs w:val="20"/>
        </w:rPr>
        <w:t>Tel. 030 35 39 159</w:t>
      </w:r>
      <w:r w:rsidRPr="00E9322B">
        <w:rPr>
          <w:rStyle w:val="eop"/>
          <w:rFonts w:ascii="Arial" w:hAnsi="Arial" w:cs="Arial"/>
          <w:sz w:val="20"/>
          <w:szCs w:val="20"/>
        </w:rPr>
        <w:t> </w:t>
      </w:r>
    </w:p>
    <w:p w14:paraId="5F11C8D8" w14:textId="4610AEC0" w:rsidR="00E9322B" w:rsidRPr="007F5C3C" w:rsidRDefault="006F6985" w:rsidP="00E9322B">
      <w:pPr>
        <w:pStyle w:val="paragraph"/>
        <w:spacing w:before="0" w:beforeAutospacing="0" w:after="0" w:afterAutospacing="0"/>
        <w:ind w:right="15"/>
        <w:jc w:val="both"/>
        <w:textAlignment w:val="baseline"/>
        <w:rPr>
          <w:rFonts w:ascii="Arial" w:hAnsi="Arial" w:cs="Arial"/>
          <w:color w:val="000000"/>
          <w:sz w:val="20"/>
          <w:szCs w:val="20"/>
        </w:rPr>
        <w:sectPr w:rsidR="00E9322B" w:rsidRPr="007F5C3C" w:rsidSect="00E9322B">
          <w:type w:val="continuous"/>
          <w:pgSz w:w="11900" w:h="16840"/>
          <w:pgMar w:top="3515" w:right="2778" w:bottom="1701" w:left="1361" w:header="794" w:footer="839" w:gutter="0"/>
          <w:cols w:num="2" w:space="709"/>
          <w:titlePg/>
        </w:sectPr>
      </w:pPr>
      <w:r w:rsidRPr="00E9322B">
        <w:rPr>
          <w:rStyle w:val="normaltextrun"/>
          <w:rFonts w:ascii="Arial" w:hAnsi="Arial" w:cs="Arial"/>
          <w:color w:val="000000"/>
          <w:sz w:val="20"/>
          <w:szCs w:val="20"/>
        </w:rPr>
        <w:t xml:space="preserve">E-mail: </w:t>
      </w:r>
      <w:hyperlink r:id="rId19" w:history="1">
        <w:r w:rsidR="00BF5113" w:rsidRPr="0085559F">
          <w:rPr>
            <w:rStyle w:val="Hyperlink"/>
            <w:rFonts w:ascii="Arial" w:hAnsi="Arial" w:cs="Arial"/>
            <w:sz w:val="20"/>
            <w:szCs w:val="20"/>
          </w:rPr>
          <w:t>bracchi@soluzionegroup.com</w:t>
        </w:r>
      </w:hyperlink>
    </w:p>
    <w:p w14:paraId="02AED2F9" w14:textId="77777777" w:rsidR="00BC5E36" w:rsidRDefault="00BC5E36" w:rsidP="00BF5113">
      <w:pPr>
        <w:pBdr>
          <w:top w:val="nil"/>
          <w:left w:val="nil"/>
          <w:bottom w:val="nil"/>
          <w:right w:val="nil"/>
          <w:between w:val="nil"/>
        </w:pBdr>
        <w:spacing w:before="200" w:after="500"/>
        <w:rPr>
          <w:color w:val="000000"/>
          <w:sz w:val="17"/>
          <w:szCs w:val="17"/>
        </w:rPr>
      </w:pPr>
    </w:p>
    <w:sectPr w:rsidR="00BC5E36" w:rsidSect="00E9322B">
      <w:type w:val="continuous"/>
      <w:pgSz w:w="11900" w:h="16840"/>
      <w:pgMar w:top="3515" w:right="2778" w:bottom="1701" w:left="1361" w:header="794" w:footer="83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42F135" w14:textId="77777777" w:rsidR="00563B2C" w:rsidRDefault="00563B2C">
      <w:r>
        <w:separator/>
      </w:r>
    </w:p>
  </w:endnote>
  <w:endnote w:type="continuationSeparator" w:id="0">
    <w:p w14:paraId="47507C7E" w14:textId="77777777" w:rsidR="00563B2C" w:rsidRDefault="00563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imes New Roman (Textkörper CS)">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05BD94" w14:textId="77777777" w:rsidR="00676CE0" w:rsidRDefault="00F72E59">
    <w:pPr>
      <w:pBdr>
        <w:top w:val="nil"/>
        <w:left w:val="nil"/>
        <w:bottom w:val="nil"/>
        <w:right w:val="nil"/>
        <w:between w:val="nil"/>
      </w:pBdr>
      <w:tabs>
        <w:tab w:val="left" w:pos="728"/>
        <w:tab w:val="center" w:pos="4536"/>
        <w:tab w:val="right" w:pos="9072"/>
      </w:tabs>
      <w:rPr>
        <w:b/>
        <w:color w:val="000000"/>
        <w:sz w:val="14"/>
        <w:szCs w:val="14"/>
      </w:rPr>
    </w:pPr>
    <w:r>
      <w:rPr>
        <w:noProof/>
      </w:rPr>
      <mc:AlternateContent>
        <mc:Choice Requires="wps">
          <w:drawing>
            <wp:anchor distT="0" distB="0" distL="0" distR="0" simplePos="0" relativeHeight="251663360" behindDoc="0" locked="0" layoutInCell="1" hidden="0" allowOverlap="1" wp14:anchorId="3C01EF4D" wp14:editId="31464234">
              <wp:simplePos x="0" y="0"/>
              <wp:positionH relativeFrom="column">
                <wp:posOffset>1371600</wp:posOffset>
              </wp:positionH>
              <wp:positionV relativeFrom="paragraph">
                <wp:posOffset>0</wp:posOffset>
              </wp:positionV>
              <wp:extent cx="453390" cy="453390"/>
              <wp:effectExtent l="0" t="0" r="0" b="0"/>
              <wp:wrapNone/>
              <wp:docPr id="3" name="Rechteck 3" descr="Internal use only"/>
              <wp:cNvGraphicFramePr/>
              <a:graphic xmlns:a="http://schemas.openxmlformats.org/drawingml/2006/main">
                <a:graphicData uri="http://schemas.microsoft.com/office/word/2010/wordprocessingShape">
                  <wps:wsp>
                    <wps:cNvSpPr/>
                    <wps:spPr>
                      <a:xfrm>
                        <a:off x="5124068" y="3558068"/>
                        <a:ext cx="443865" cy="443865"/>
                      </a:xfrm>
                      <a:prstGeom prst="rect">
                        <a:avLst/>
                      </a:prstGeom>
                      <a:noFill/>
                      <a:ln>
                        <a:noFill/>
                      </a:ln>
                    </wps:spPr>
                    <wps:txbx>
                      <w:txbxContent>
                        <w:p w14:paraId="244C2FD2" w14:textId="77777777" w:rsidR="00676CE0" w:rsidRDefault="00F72E59">
                          <w:pPr>
                            <w:textDirection w:val="btLr"/>
                          </w:pPr>
                          <w:r>
                            <w:rPr>
                              <w:rFonts w:ascii="Calibri" w:hAnsi="Calibri"/>
                              <w:color w:val="000000"/>
                              <w:sz w:val="20"/>
                            </w:rPr>
                            <w:t>Esclusivamente ad uso interno</w:t>
                          </w:r>
                        </w:p>
                      </w:txbxContent>
                    </wps:txbx>
                    <wps:bodyPr spcFirstLastPara="1" wrap="square" lIns="0" tIns="0" rIns="0" bIns="190500" anchor="b" anchorCtr="0">
                      <a:noAutofit/>
                    </wps:bodyPr>
                  </wps:wsp>
                </a:graphicData>
              </a:graphic>
            </wp:anchor>
          </w:drawing>
        </mc:Choice>
        <mc:Fallback>
          <w:pict>
            <v:rect w14:anchorId="3C01EF4D" id="Rechteck 3" o:spid="_x0000_s1027" alt="Internal use only" style="position:absolute;margin-left:108pt;margin-top:0;width:35.7pt;height:35.7pt;z-index:251663360;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" filled="f" stroked="f">
              <v:textbox inset="0,0,0,15pt">
                <w:txbxContent>
                  <w:p w14:paraId="244C2FD2" w14:textId="77777777" w:rsidR="00676CE0" w:rsidRDefault="00F72E59">
                    <w:pPr>
                      <w:textDirection w:val="btLr"/>
                    </w:pPr>
                    <w:r>
                      <w:rPr>
                        <w:rFonts w:ascii="Calibri" w:hAnsi="Calibri"/>
                        <w:color w:val="000000"/>
                        <w:sz w:val="20"/>
                      </w:rPr>
                      <w:t>Esclusivamente ad uso interno</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33ED7E" w14:textId="07211F8A" w:rsidR="00676CE0" w:rsidRPr="004225C5" w:rsidRDefault="00E9322B" w:rsidP="004225C5">
    <w:pPr>
      <w:pStyle w:val="Kopfzeile"/>
      <w:rPr>
        <w:b/>
        <w:bCs/>
        <w:sz w:val="14"/>
        <w:szCs w:val="14"/>
      </w:rPr>
    </w:pPr>
    <w:ins w:id="0" w:author="Michela Bracchi" w:date="2024-08-30T14:50:00Z">
      <w:r>
        <w:rPr>
          <w:noProof/>
          <w:lang w:eastAsia="it-IT"/>
        </w:rPr>
        <mc:AlternateContent>
          <mc:Choice Requires="wps">
            <w:drawing>
              <wp:anchor distT="0" distB="0" distL="114300" distR="114300" simplePos="0" relativeHeight="251665408" behindDoc="1" locked="0" layoutInCell="1" allowOverlap="1" wp14:anchorId="1E3C1E0F" wp14:editId="0359F208">
                <wp:simplePos x="0" y="0"/>
                <wp:positionH relativeFrom="column">
                  <wp:posOffset>0</wp:posOffset>
                </wp:positionH>
                <wp:positionV relativeFrom="paragraph">
                  <wp:posOffset>0</wp:posOffset>
                </wp:positionV>
                <wp:extent cx="1507342" cy="439420"/>
                <wp:effectExtent l="0" t="0" r="0" b="0"/>
                <wp:wrapNone/>
                <wp:docPr id="1051735706" name="Casella di testo 10517357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7342" cy="439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3D556C" w14:textId="119DE8A8" w:rsidR="00E9322B" w:rsidRPr="004610AB" w:rsidRDefault="00E9322B" w:rsidP="004610AB">
                            <w:pPr>
                              <w:rPr>
                                <w:sz w:val="13"/>
                                <w:szCs w:val="13"/>
                              </w:rPr>
                            </w:pPr>
                            <w:r w:rsidRPr="004610AB">
                              <w:rPr>
                                <w:sz w:val="13"/>
                                <w:szCs w:val="13"/>
                              </w:rPr>
                              <w:t xml:space="preserve">Com. </w:t>
                            </w:r>
                            <w:r w:rsidR="004610AB" w:rsidRPr="004610AB">
                              <w:rPr>
                                <w:sz w:val="13"/>
                                <w:szCs w:val="13"/>
                              </w:rPr>
                              <w:t>3 Rev.</w:t>
                            </w:r>
                            <w:r w:rsidRPr="004610AB">
                              <w:rPr>
                                <w:sz w:val="13"/>
                                <w:szCs w:val="13"/>
                              </w:rPr>
                              <w:t xml:space="preserve"> </w:t>
                            </w:r>
                            <w:r w:rsidR="004610AB" w:rsidRPr="004610AB">
                              <w:rPr>
                                <w:sz w:val="13"/>
                                <w:szCs w:val="13"/>
                              </w:rPr>
                              <w:t>0 (</w:t>
                            </w:r>
                            <w:r w:rsidRPr="004610AB">
                              <w:rPr>
                                <w:sz w:val="13"/>
                                <w:szCs w:val="13"/>
                              </w:rPr>
                              <w:t>224.329)</w:t>
                            </w:r>
                          </w:p>
                        </w:txbxContent>
                      </wps:txbx>
                      <wps:bodyPr rot="0" vert="horz" wrap="square" lIns="91440" tIns="91440" rIns="91440" bIns="9144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E3C1E0F" id="_x0000_t202" coordsize="21600,21600" o:spt="202" path="m,l,21600r21600,l21600,xe">
                <v:stroke joinstyle="miter"/>
                <v:path gradientshapeok="t" o:connecttype="rect"/>
              </v:shapetype>
              <v:shape id="Casella di testo 1051735706" o:spid="_x0000_s1028" type="#_x0000_t202" style="position:absolute;margin-left:0;margin-top:0;width:118.7pt;height:34.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" filled="f" stroked="f">
                <v:textbox inset=",7.2pt,,7.2pt">
                  <w:txbxContent>
                    <w:p w14:paraId="0E3D556C" w14:textId="119DE8A8" w:rsidR="00E9322B" w:rsidRPr="004610AB" w:rsidRDefault="00E9322B" w:rsidP="004610AB">
                      <w:pPr>
                        <w:rPr>
                          <w:sz w:val="13"/>
                          <w:szCs w:val="13"/>
                        </w:rPr>
                      </w:pPr>
                      <w:r w:rsidRPr="004610AB">
                        <w:rPr>
                          <w:sz w:val="13"/>
                          <w:szCs w:val="13"/>
                        </w:rPr>
                        <w:t xml:space="preserve">Com. </w:t>
                      </w:r>
                      <w:r w:rsidR="004610AB" w:rsidRPr="004610AB">
                        <w:rPr>
                          <w:sz w:val="13"/>
                          <w:szCs w:val="13"/>
                        </w:rPr>
                        <w:t>3 Rev.</w:t>
                      </w:r>
                      <w:r w:rsidRPr="004610AB">
                        <w:rPr>
                          <w:sz w:val="13"/>
                          <w:szCs w:val="13"/>
                        </w:rPr>
                        <w:t xml:space="preserve"> </w:t>
                      </w:r>
                      <w:r w:rsidR="004610AB" w:rsidRPr="004610AB">
                        <w:rPr>
                          <w:sz w:val="13"/>
                          <w:szCs w:val="13"/>
                        </w:rPr>
                        <w:t>0 (</w:t>
                      </w:r>
                      <w:r w:rsidRPr="004610AB">
                        <w:rPr>
                          <w:sz w:val="13"/>
                          <w:szCs w:val="13"/>
                        </w:rPr>
                        <w:t>224.329)</w:t>
                      </w:r>
                    </w:p>
                  </w:txbxContent>
                </v:textbox>
              </v:shape>
            </w:pict>
          </mc:Fallback>
        </mc:AlternateContent>
      </w:r>
    </w:ins>
    <w:r w:rsidR="004225C5" w:rsidRPr="004225C5">
      <w:rPr>
        <w:b/>
        <w:sz w:val="14"/>
      </w:rPr>
      <w:fldChar w:fldCharType="begin"/>
    </w:r>
    <w:r w:rsidR="004225C5" w:rsidRPr="004225C5">
      <w:rPr>
        <w:b/>
        <w:sz w:val="14"/>
      </w:rPr>
      <w:instrText xml:space="preserve"> IF  \* MERGEFORMAT </w:instrText>
    </w:r>
    <w:r w:rsidR="004225C5" w:rsidRPr="004225C5">
      <w:rPr>
        <w:b/>
        <w:sz w:val="14"/>
      </w:rPr>
      <w:fldChar w:fldCharType="begin"/>
    </w:r>
    <w:r w:rsidR="004225C5" w:rsidRPr="004225C5">
      <w:rPr>
        <w:b/>
        <w:sz w:val="14"/>
      </w:rPr>
      <w:instrText xml:space="preserve"> NUMPAGES  \* MERGEFORMAT </w:instrText>
    </w:r>
    <w:r w:rsidR="004225C5" w:rsidRPr="004225C5">
      <w:rPr>
        <w:b/>
        <w:sz w:val="14"/>
      </w:rPr>
      <w:fldChar w:fldCharType="separate"/>
    </w:r>
    <w:r w:rsidR="00F530D7">
      <w:rPr>
        <w:b/>
        <w:noProof/>
        <w:sz w:val="14"/>
      </w:rPr>
      <w:instrText>5</w:instrText>
    </w:r>
    <w:r w:rsidR="004225C5" w:rsidRPr="004225C5">
      <w:rPr>
        <w:b/>
        <w:sz w:val="14"/>
      </w:rPr>
      <w:fldChar w:fldCharType="end"/>
    </w:r>
    <w:r w:rsidR="004225C5" w:rsidRPr="004225C5">
      <w:rPr>
        <w:b/>
        <w:sz w:val="14"/>
      </w:rPr>
      <w:instrText>&gt;"1" "</w:instrText>
    </w:r>
    <w:r w:rsidR="004225C5" w:rsidRPr="004225C5">
      <w:rPr>
        <w:b/>
        <w:sz w:val="14"/>
      </w:rPr>
      <w:fldChar w:fldCharType="begin"/>
    </w:r>
    <w:r w:rsidR="004225C5" w:rsidRPr="004225C5">
      <w:rPr>
        <w:b/>
        <w:sz w:val="14"/>
      </w:rPr>
      <w:instrText xml:space="preserve"> PAGE  \* MERGEFORMAT </w:instrText>
    </w:r>
    <w:r w:rsidR="004225C5" w:rsidRPr="004225C5">
      <w:rPr>
        <w:b/>
        <w:sz w:val="14"/>
      </w:rPr>
      <w:fldChar w:fldCharType="separate"/>
    </w:r>
    <w:r w:rsidR="00F530D7">
      <w:rPr>
        <w:b/>
        <w:noProof/>
        <w:sz w:val="14"/>
      </w:rPr>
      <w:instrText>5</w:instrText>
    </w:r>
    <w:r w:rsidR="004225C5" w:rsidRPr="004225C5">
      <w:rPr>
        <w:b/>
        <w:sz w:val="14"/>
      </w:rPr>
      <w:fldChar w:fldCharType="end"/>
    </w:r>
    <w:r w:rsidR="004225C5" w:rsidRPr="004225C5">
      <w:rPr>
        <w:b/>
        <w:sz w:val="14"/>
      </w:rPr>
      <w:instrText>/</w:instrText>
    </w:r>
    <w:r w:rsidR="004225C5" w:rsidRPr="004225C5">
      <w:rPr>
        <w:b/>
        <w:sz w:val="14"/>
      </w:rPr>
      <w:fldChar w:fldCharType="begin"/>
    </w:r>
    <w:r w:rsidR="004225C5" w:rsidRPr="004225C5">
      <w:rPr>
        <w:b/>
        <w:sz w:val="14"/>
      </w:rPr>
      <w:instrText xml:space="preserve"> NUMPAGES  \* MERGEFORMAT </w:instrText>
    </w:r>
    <w:r w:rsidR="004225C5" w:rsidRPr="004225C5">
      <w:rPr>
        <w:b/>
        <w:sz w:val="14"/>
      </w:rPr>
      <w:fldChar w:fldCharType="separate"/>
    </w:r>
    <w:r w:rsidR="00F530D7">
      <w:rPr>
        <w:b/>
        <w:noProof/>
        <w:sz w:val="14"/>
      </w:rPr>
      <w:instrText>5</w:instrText>
    </w:r>
    <w:r w:rsidR="004225C5" w:rsidRPr="004225C5">
      <w:rPr>
        <w:b/>
        <w:sz w:val="14"/>
      </w:rPr>
      <w:fldChar w:fldCharType="end"/>
    </w:r>
    <w:r w:rsidR="004225C5" w:rsidRPr="004225C5">
      <w:rPr>
        <w:b/>
        <w:sz w:val="14"/>
      </w:rPr>
      <w:instrText>" "</w:instrText>
    </w:r>
    <w:r w:rsidR="004225C5" w:rsidRPr="004225C5">
      <w:rPr>
        <w:b/>
        <w:sz w:val="14"/>
      </w:rPr>
      <w:fldChar w:fldCharType="separate"/>
    </w:r>
    <w:r w:rsidR="00F530D7">
      <w:rPr>
        <w:b/>
        <w:noProof/>
        <w:sz w:val="14"/>
      </w:rPr>
      <w:t>5</w:t>
    </w:r>
    <w:r w:rsidR="00F530D7" w:rsidRPr="004225C5">
      <w:rPr>
        <w:b/>
        <w:noProof/>
        <w:sz w:val="14"/>
      </w:rPr>
      <w:t>/</w:t>
    </w:r>
    <w:r w:rsidR="00F530D7">
      <w:rPr>
        <w:b/>
        <w:noProof/>
        <w:sz w:val="14"/>
      </w:rPr>
      <w:t>5</w:t>
    </w:r>
    <w:r w:rsidR="004225C5" w:rsidRPr="004225C5">
      <w:rPr>
        <w:b/>
        <w:sz w:val="14"/>
      </w:rPr>
      <w:fldChar w:fldCharType="end"/>
    </w:r>
    <w:r w:rsidR="004225C5">
      <w:rPr>
        <w:b/>
        <w:sz w:val="14"/>
      </w:rPr>
      <w:t xml:space="preserve">                Comunicato stampa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19E2E9" w14:textId="5867530C" w:rsidR="00676CE0" w:rsidRPr="00DB4879" w:rsidRDefault="00DB4879" w:rsidP="00DB4879">
    <w:pPr>
      <w:pStyle w:val="Kopfzeile"/>
    </w:pPr>
    <w:r w:rsidRPr="00DB4879">
      <w:rPr>
        <w:b/>
        <w:sz w:val="14"/>
      </w:rPr>
      <w:fldChar w:fldCharType="begin"/>
    </w:r>
    <w:r w:rsidRPr="00DB4879">
      <w:rPr>
        <w:b/>
        <w:sz w:val="14"/>
      </w:rPr>
      <w:instrText xml:space="preserve"> IF  \* MERGEFORMAT </w:instrText>
    </w:r>
    <w:r w:rsidRPr="00DB4879">
      <w:rPr>
        <w:b/>
        <w:sz w:val="14"/>
      </w:rPr>
      <w:fldChar w:fldCharType="begin"/>
    </w:r>
    <w:r w:rsidRPr="00DB4879">
      <w:rPr>
        <w:b/>
        <w:sz w:val="14"/>
      </w:rPr>
      <w:instrText xml:space="preserve"> NUMPAGES  \* MERGEFORMAT </w:instrText>
    </w:r>
    <w:r w:rsidRPr="00DB4879">
      <w:rPr>
        <w:b/>
        <w:sz w:val="14"/>
      </w:rPr>
      <w:fldChar w:fldCharType="separate"/>
    </w:r>
    <w:r w:rsidR="00F530D7">
      <w:rPr>
        <w:b/>
        <w:noProof/>
        <w:sz w:val="14"/>
      </w:rPr>
      <w:instrText>5</w:instrText>
    </w:r>
    <w:r w:rsidRPr="00DB4879">
      <w:rPr>
        <w:b/>
        <w:sz w:val="14"/>
      </w:rPr>
      <w:fldChar w:fldCharType="end"/>
    </w:r>
    <w:r w:rsidRPr="00DB4879">
      <w:rPr>
        <w:b/>
        <w:sz w:val="14"/>
      </w:rPr>
      <w:instrText>&gt;"1" "</w:instrText>
    </w:r>
    <w:r w:rsidRPr="00DB4879">
      <w:rPr>
        <w:b/>
        <w:sz w:val="14"/>
      </w:rPr>
      <w:fldChar w:fldCharType="begin"/>
    </w:r>
    <w:r w:rsidRPr="00DB4879">
      <w:rPr>
        <w:b/>
        <w:sz w:val="14"/>
      </w:rPr>
      <w:instrText xml:space="preserve"> PAGE  \* MERGEFORMAT </w:instrText>
    </w:r>
    <w:r w:rsidRPr="00DB4879">
      <w:rPr>
        <w:b/>
        <w:sz w:val="14"/>
      </w:rPr>
      <w:fldChar w:fldCharType="separate"/>
    </w:r>
    <w:r w:rsidR="00F530D7">
      <w:rPr>
        <w:b/>
        <w:noProof/>
        <w:sz w:val="14"/>
      </w:rPr>
      <w:instrText>1</w:instrText>
    </w:r>
    <w:r w:rsidRPr="00DB4879">
      <w:rPr>
        <w:b/>
        <w:sz w:val="14"/>
      </w:rPr>
      <w:fldChar w:fldCharType="end"/>
    </w:r>
    <w:r w:rsidRPr="00DB4879">
      <w:rPr>
        <w:b/>
        <w:sz w:val="14"/>
      </w:rPr>
      <w:instrText>/</w:instrText>
    </w:r>
    <w:r w:rsidRPr="00DB4879">
      <w:rPr>
        <w:b/>
        <w:sz w:val="14"/>
      </w:rPr>
      <w:fldChar w:fldCharType="begin"/>
    </w:r>
    <w:r w:rsidRPr="00DB4879">
      <w:rPr>
        <w:b/>
        <w:sz w:val="14"/>
      </w:rPr>
      <w:instrText xml:space="preserve"> NUMPAGES  \* MERGEFORMAT </w:instrText>
    </w:r>
    <w:r w:rsidRPr="00DB4879">
      <w:rPr>
        <w:b/>
        <w:sz w:val="14"/>
      </w:rPr>
      <w:fldChar w:fldCharType="separate"/>
    </w:r>
    <w:r w:rsidR="00F530D7">
      <w:rPr>
        <w:b/>
        <w:noProof/>
        <w:sz w:val="14"/>
      </w:rPr>
      <w:instrText>5</w:instrText>
    </w:r>
    <w:r w:rsidRPr="00DB4879">
      <w:rPr>
        <w:b/>
        <w:sz w:val="14"/>
      </w:rPr>
      <w:fldChar w:fldCharType="end"/>
    </w:r>
    <w:r w:rsidRPr="00DB4879">
      <w:rPr>
        <w:b/>
        <w:sz w:val="14"/>
      </w:rPr>
      <w:instrText>" "</w:instrText>
    </w:r>
    <w:r w:rsidRPr="00DB4879">
      <w:rPr>
        <w:b/>
        <w:sz w:val="14"/>
      </w:rPr>
      <w:fldChar w:fldCharType="separate"/>
    </w:r>
    <w:r w:rsidR="00F530D7">
      <w:rPr>
        <w:b/>
        <w:noProof/>
        <w:sz w:val="14"/>
      </w:rPr>
      <w:t>1</w:t>
    </w:r>
    <w:r w:rsidR="00F530D7" w:rsidRPr="00DB4879">
      <w:rPr>
        <w:b/>
        <w:noProof/>
        <w:sz w:val="14"/>
      </w:rPr>
      <w:t>/</w:t>
    </w:r>
    <w:r w:rsidR="00F530D7">
      <w:rPr>
        <w:b/>
        <w:noProof/>
        <w:sz w:val="14"/>
      </w:rPr>
      <w:t>5</w:t>
    </w:r>
    <w:r w:rsidRPr="00DB4879">
      <w:rPr>
        <w:b/>
        <w:sz w:val="14"/>
      </w:rPr>
      <w:fldChar w:fldCharType="end"/>
    </w:r>
    <w:r>
      <w:rPr>
        <w:b/>
        <w:sz w:val="14"/>
      </w:rPr>
      <w:t xml:space="preserve">              Comunicato stampa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89D6EB" w14:textId="77777777" w:rsidR="00563B2C" w:rsidRDefault="00563B2C">
      <w:r>
        <w:separator/>
      </w:r>
    </w:p>
  </w:footnote>
  <w:footnote w:type="continuationSeparator" w:id="0">
    <w:p w14:paraId="02B24BFF" w14:textId="77777777" w:rsidR="00563B2C" w:rsidRDefault="00563B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427F65" w14:textId="77777777" w:rsidR="00676CE0" w:rsidRDefault="00F72E59">
    <w:pPr>
      <w:pBdr>
        <w:top w:val="nil"/>
        <w:left w:val="nil"/>
        <w:bottom w:val="nil"/>
        <w:right w:val="nil"/>
        <w:between w:val="nil"/>
      </w:pBdr>
      <w:tabs>
        <w:tab w:val="left" w:pos="728"/>
        <w:tab w:val="center" w:pos="4536"/>
        <w:tab w:val="right" w:pos="9072"/>
      </w:tabs>
      <w:rPr>
        <w:b/>
        <w:color w:val="000000"/>
        <w:sz w:val="14"/>
        <w:szCs w:val="14"/>
      </w:rPr>
    </w:pPr>
    <w:r>
      <w:rPr>
        <w:b/>
        <w:noProof/>
        <w:color w:val="000000"/>
        <w:sz w:val="14"/>
      </w:rPr>
      <mc:AlternateContent>
        <mc:Choice Requires="wps">
          <w:drawing>
            <wp:anchor distT="0" distB="0" distL="0" distR="0" simplePos="0" relativeHeight="251658240" behindDoc="1" locked="0" layoutInCell="1" hidden="0" allowOverlap="1" wp14:anchorId="0D05266B" wp14:editId="199F9F08">
              <wp:simplePos x="0" y="0"/>
              <wp:positionH relativeFrom="page">
                <wp:posOffset>6096953</wp:posOffset>
              </wp:positionH>
              <wp:positionV relativeFrom="page">
                <wp:posOffset>4064953</wp:posOffset>
              </wp:positionV>
              <wp:extent cx="1269365" cy="6107430"/>
              <wp:effectExtent l="0" t="0" r="0" b="0"/>
              <wp:wrapNone/>
              <wp:docPr id="1" name="Rechteck 1"/>
              <wp:cNvGraphicFramePr/>
              <a:graphic xmlns:a="http://schemas.openxmlformats.org/drawingml/2006/main">
                <a:graphicData uri="http://schemas.microsoft.com/office/word/2010/wordprocessingShape">
                  <wps:wsp>
                    <wps:cNvSpPr/>
                    <wps:spPr>
                      <a:xfrm>
                        <a:off x="4716080" y="731048"/>
                        <a:ext cx="1259840" cy="6097905"/>
                      </a:xfrm>
                      <a:prstGeom prst="rect">
                        <a:avLst/>
                      </a:prstGeom>
                      <a:noFill/>
                      <a:ln>
                        <a:noFill/>
                      </a:ln>
                    </wps:spPr>
                    <wps:txbx>
                      <w:txbxContent>
                        <w:p w14:paraId="5F8C6026" w14:textId="77777777" w:rsidR="00676CE0" w:rsidRPr="00421B43" w:rsidRDefault="00F72E59">
                          <w:pPr>
                            <w:textDirection w:val="btLr"/>
                            <w:rPr>
                              <w:lang w:val="de-DE"/>
                            </w:rPr>
                          </w:pPr>
                          <w:r w:rsidRPr="00421B43">
                            <w:rPr>
                              <w:b/>
                              <w:color w:val="3E3D40"/>
                              <w:sz w:val="14"/>
                              <w:lang w:val="de-DE"/>
                            </w:rPr>
                            <w:t>Dürr Systems AG</w:t>
                          </w:r>
                        </w:p>
                        <w:p w14:paraId="2751716A" w14:textId="77777777" w:rsidR="00676CE0" w:rsidRPr="00E9322B" w:rsidRDefault="00F72E59">
                          <w:pPr>
                            <w:textDirection w:val="btLr"/>
                            <w:rPr>
                              <w:lang w:val="en-US"/>
                            </w:rPr>
                          </w:pPr>
                          <w:r w:rsidRPr="00421B43">
                            <w:rPr>
                              <w:color w:val="3E3D40"/>
                              <w:sz w:val="14"/>
                              <w:lang w:val="de-DE"/>
                            </w:rPr>
                            <w:t xml:space="preserve">Carl-Benz-Str. </w:t>
                          </w:r>
                          <w:r w:rsidRPr="00E9322B">
                            <w:rPr>
                              <w:color w:val="3E3D40"/>
                              <w:sz w:val="14"/>
                              <w:lang w:val="en-US"/>
                            </w:rPr>
                            <w:t>34</w:t>
                          </w:r>
                        </w:p>
                        <w:p w14:paraId="7A78C0A7" w14:textId="77777777" w:rsidR="00676CE0" w:rsidRPr="00421B43" w:rsidRDefault="00F72E59">
                          <w:pPr>
                            <w:textDirection w:val="btLr"/>
                            <w:rPr>
                              <w:lang w:val="de-DE"/>
                            </w:rPr>
                          </w:pPr>
                          <w:r w:rsidRPr="00421B43">
                            <w:rPr>
                              <w:color w:val="3E3D40"/>
                              <w:sz w:val="14"/>
                              <w:lang w:val="de-DE"/>
                            </w:rPr>
                            <w:t>74321 Bietigheim-Bissingen</w:t>
                          </w:r>
                        </w:p>
                        <w:p w14:paraId="0583BC02" w14:textId="77777777" w:rsidR="00676CE0" w:rsidRPr="00176BB5" w:rsidRDefault="00676CE0">
                          <w:pPr>
                            <w:textDirection w:val="btLr"/>
                            <w:rPr>
                              <w:lang w:val="de-DE"/>
                            </w:rPr>
                          </w:pPr>
                        </w:p>
                        <w:p w14:paraId="29D05D96" w14:textId="77777777" w:rsidR="00676CE0" w:rsidRPr="00421B43" w:rsidRDefault="00F72E59">
                          <w:pPr>
                            <w:textDirection w:val="btLr"/>
                            <w:rPr>
                              <w:lang w:val="de-DE"/>
                            </w:rPr>
                          </w:pPr>
                          <w:r w:rsidRPr="00421B43">
                            <w:rPr>
                              <w:color w:val="3E3D40"/>
                              <w:sz w:val="14"/>
                              <w:lang w:val="de-DE"/>
                            </w:rPr>
                            <w:t xml:space="preserve">Tel.: +49 7142 78-0 </w:t>
                          </w:r>
                        </w:p>
                        <w:p w14:paraId="39A31A8F" w14:textId="77777777" w:rsidR="00676CE0" w:rsidRPr="00421B43" w:rsidRDefault="00F72E59">
                          <w:pPr>
                            <w:textDirection w:val="btLr"/>
                            <w:rPr>
                              <w:lang w:val="de-DE"/>
                            </w:rPr>
                          </w:pPr>
                          <w:r w:rsidRPr="00421B43">
                            <w:rPr>
                              <w:color w:val="3E3D40"/>
                              <w:sz w:val="14"/>
                              <w:lang w:val="de-DE"/>
                            </w:rPr>
                            <w:t xml:space="preserve">Fax: +49 7142 78-2107 </w:t>
                          </w:r>
                        </w:p>
                        <w:p w14:paraId="413EBC56" w14:textId="77777777" w:rsidR="00676CE0" w:rsidRPr="00176BB5" w:rsidRDefault="00676CE0">
                          <w:pPr>
                            <w:textDirection w:val="btLr"/>
                            <w:rPr>
                              <w:lang w:val="de-DE"/>
                            </w:rPr>
                          </w:pPr>
                        </w:p>
                        <w:p w14:paraId="1ECC07A9" w14:textId="77777777" w:rsidR="00676CE0" w:rsidRPr="00421B43" w:rsidRDefault="00F72E59">
                          <w:pPr>
                            <w:textDirection w:val="btLr"/>
                            <w:rPr>
                              <w:lang w:val="de-DE"/>
                            </w:rPr>
                          </w:pPr>
                          <w:r w:rsidRPr="00421B43">
                            <w:rPr>
                              <w:color w:val="3E3D40"/>
                              <w:sz w:val="14"/>
                              <w:lang w:val="de-DE"/>
                            </w:rPr>
                            <w:t xml:space="preserve">info@durr.com </w:t>
                          </w:r>
                        </w:p>
                        <w:p w14:paraId="144E9EC3" w14:textId="77777777" w:rsidR="00676CE0" w:rsidRDefault="00F72E59">
                          <w:pPr>
                            <w:textDirection w:val="btLr"/>
                          </w:pPr>
                          <w:r>
                            <w:rPr>
                              <w:color w:val="3E3D40"/>
                              <w:sz w:val="14"/>
                            </w:rPr>
                            <w:t>www.durr.com</w:t>
                          </w:r>
                        </w:p>
                      </w:txbxContent>
                    </wps:txbx>
                    <wps:bodyPr spcFirstLastPara="1" wrap="square" lIns="0" tIns="0" rIns="0" bIns="0" anchor="b" anchorCtr="0">
                      <a:noAutofit/>
                    </wps:bodyPr>
                  </wps:wsp>
                </a:graphicData>
              </a:graphic>
            </wp:anchor>
          </w:drawing>
        </mc:Choice>
        <mc:Fallback>
          <w:pict>
            <v:rect w14:anchorId="0D05266B" id="Rechteck 1" o:spid="_x0000_s1026" style="position:absolute;margin-left:480.1pt;margin-top:320.1pt;width:99.95pt;height:480.9pt;z-index:-251658240;visibility:visible;mso-wrap-style:square;mso-wrap-distance-left:0;mso-wrap-distance-top:0;mso-wrap-distance-right:0;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" filled="f" stroked="f">
              <v:textbox inset="0,0,0,0">
                <w:txbxContent>
                  <w:p w14:paraId="5F8C6026" w14:textId="77777777" w:rsidR="00676CE0" w:rsidRPr="00421B43" w:rsidRDefault="00F72E59">
                    <w:pPr>
                      <w:textDirection w:val="btLr"/>
                      <w:rPr>
                        <w:lang w:val="de-DE"/>
                      </w:rPr>
                    </w:pPr>
                    <w:r w:rsidRPr="00421B43">
                      <w:rPr>
                        <w:b/>
                        <w:color w:val="3E3D40"/>
                        <w:sz w:val="14"/>
                        <w:lang w:val="de-DE"/>
                      </w:rPr>
                      <w:t>Dürr Systems AG</w:t>
                    </w:r>
                  </w:p>
                  <w:p w14:paraId="2751716A" w14:textId="77777777" w:rsidR="00676CE0" w:rsidRPr="00E9322B" w:rsidRDefault="00F72E59">
                    <w:pPr>
                      <w:textDirection w:val="btLr"/>
                      <w:rPr>
                        <w:lang w:val="en-US"/>
                      </w:rPr>
                    </w:pPr>
                    <w:r w:rsidRPr="00421B43">
                      <w:rPr>
                        <w:color w:val="3E3D40"/>
                        <w:sz w:val="14"/>
                        <w:lang w:val="de-DE"/>
                      </w:rPr>
                      <w:t xml:space="preserve">Carl-Benz-Str. </w:t>
                    </w:r>
                    <w:r w:rsidRPr="00E9322B">
                      <w:rPr>
                        <w:color w:val="3E3D40"/>
                        <w:sz w:val="14"/>
                        <w:lang w:val="en-US"/>
                      </w:rPr>
                      <w:t>34</w:t>
                    </w:r>
                  </w:p>
                  <w:p w14:paraId="7A78C0A7" w14:textId="77777777" w:rsidR="00676CE0" w:rsidRPr="00421B43" w:rsidRDefault="00F72E59">
                    <w:pPr>
                      <w:textDirection w:val="btLr"/>
                      <w:rPr>
                        <w:lang w:val="de-DE"/>
                      </w:rPr>
                    </w:pPr>
                    <w:r w:rsidRPr="00421B43">
                      <w:rPr>
                        <w:color w:val="3E3D40"/>
                        <w:sz w:val="14"/>
                        <w:lang w:val="de-DE"/>
                      </w:rPr>
                      <w:t>74321 Bietigheim-Bissingen</w:t>
                    </w:r>
                  </w:p>
                  <w:p w14:paraId="0583BC02" w14:textId="77777777" w:rsidR="00676CE0" w:rsidRPr="00176BB5" w:rsidRDefault="00676CE0">
                    <w:pPr>
                      <w:textDirection w:val="btLr"/>
                      <w:rPr>
                        <w:lang w:val="de-DE"/>
                      </w:rPr>
                    </w:pPr>
                  </w:p>
                  <w:p w14:paraId="29D05D96" w14:textId="77777777" w:rsidR="00676CE0" w:rsidRPr="00421B43" w:rsidRDefault="00F72E59">
                    <w:pPr>
                      <w:textDirection w:val="btLr"/>
                      <w:rPr>
                        <w:lang w:val="de-DE"/>
                      </w:rPr>
                    </w:pPr>
                    <w:r w:rsidRPr="00421B43">
                      <w:rPr>
                        <w:color w:val="3E3D40"/>
                        <w:sz w:val="14"/>
                        <w:lang w:val="de-DE"/>
                      </w:rPr>
                      <w:t xml:space="preserve">Tel.: +49 7142 78-0 </w:t>
                    </w:r>
                  </w:p>
                  <w:p w14:paraId="39A31A8F" w14:textId="77777777" w:rsidR="00676CE0" w:rsidRPr="00421B43" w:rsidRDefault="00F72E59">
                    <w:pPr>
                      <w:textDirection w:val="btLr"/>
                      <w:rPr>
                        <w:lang w:val="de-DE"/>
                      </w:rPr>
                    </w:pPr>
                    <w:r w:rsidRPr="00421B43">
                      <w:rPr>
                        <w:color w:val="3E3D40"/>
                        <w:sz w:val="14"/>
                        <w:lang w:val="de-DE"/>
                      </w:rPr>
                      <w:t xml:space="preserve">Fax: +49 7142 78-2107 </w:t>
                    </w:r>
                  </w:p>
                  <w:p w14:paraId="413EBC56" w14:textId="77777777" w:rsidR="00676CE0" w:rsidRPr="00176BB5" w:rsidRDefault="00676CE0">
                    <w:pPr>
                      <w:textDirection w:val="btLr"/>
                      <w:rPr>
                        <w:lang w:val="de-DE"/>
                      </w:rPr>
                    </w:pPr>
                  </w:p>
                  <w:p w14:paraId="1ECC07A9" w14:textId="77777777" w:rsidR="00676CE0" w:rsidRPr="00421B43" w:rsidRDefault="00F72E59">
                    <w:pPr>
                      <w:textDirection w:val="btLr"/>
                      <w:rPr>
                        <w:lang w:val="de-DE"/>
                      </w:rPr>
                    </w:pPr>
                    <w:r w:rsidRPr="00421B43">
                      <w:rPr>
                        <w:color w:val="3E3D40"/>
                        <w:sz w:val="14"/>
                        <w:lang w:val="de-DE"/>
                      </w:rPr>
                      <w:t xml:space="preserve">info@durr.com </w:t>
                    </w:r>
                  </w:p>
                  <w:p w14:paraId="144E9EC3" w14:textId="77777777" w:rsidR="00676CE0" w:rsidRDefault="00F72E59">
                    <w:pPr>
                      <w:textDirection w:val="btLr"/>
                    </w:pPr>
                    <w:r>
                      <w:rPr>
                        <w:color w:val="3E3D40"/>
                        <w:sz w:val="14"/>
                      </w:rPr>
                      <w:t>www.durr.com</w:t>
                    </w:r>
                  </w:p>
                </w:txbxContent>
              </v:textbox>
              <w10:wrap anchorx="page" anchory="page"/>
            </v:rect>
          </w:pict>
        </mc:Fallback>
      </mc:AlternateContent>
    </w:r>
    <w:r>
      <w:rPr>
        <w:b/>
        <w:noProof/>
        <w:color w:val="000000"/>
        <w:sz w:val="14"/>
      </w:rPr>
      <w:drawing>
        <wp:anchor distT="0" distB="0" distL="114300" distR="114300" simplePos="0" relativeHeight="251659264" behindDoc="0" locked="0" layoutInCell="1" hidden="0" allowOverlap="1" wp14:anchorId="1BA4A650" wp14:editId="168D0B94">
          <wp:simplePos x="0" y="0"/>
          <wp:positionH relativeFrom="page">
            <wp:posOffset>6101715</wp:posOffset>
          </wp:positionH>
          <wp:positionV relativeFrom="page">
            <wp:posOffset>440055</wp:posOffset>
          </wp:positionV>
          <wp:extent cx="1062000" cy="503427"/>
          <wp:effectExtent l="0" t="0" r="0" b="0"/>
          <wp:wrapNone/>
          <wp:docPr id="5"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
                  <a:srcRect/>
                  <a:stretch>
                    <a:fillRect/>
                  </a:stretch>
                </pic:blipFill>
                <pic:spPr>
                  <a:xfrm>
                    <a:off x="0" y="0"/>
                    <a:ext cx="1062000" cy="503427"/>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ABDD69" w14:textId="77777777" w:rsidR="00676CE0" w:rsidRDefault="00F72E59">
    <w:pPr>
      <w:pBdr>
        <w:top w:val="nil"/>
        <w:left w:val="nil"/>
        <w:bottom w:val="nil"/>
        <w:right w:val="nil"/>
        <w:between w:val="nil"/>
      </w:pBdr>
      <w:tabs>
        <w:tab w:val="left" w:pos="728"/>
        <w:tab w:val="center" w:pos="4536"/>
        <w:tab w:val="right" w:pos="9072"/>
      </w:tabs>
      <w:rPr>
        <w:b/>
        <w:color w:val="000000"/>
        <w:sz w:val="14"/>
        <w:szCs w:val="14"/>
      </w:rPr>
    </w:pPr>
    <w:r>
      <w:rPr>
        <w:b/>
        <w:noProof/>
        <w:color w:val="000000"/>
        <w:sz w:val="14"/>
      </w:rPr>
      <w:drawing>
        <wp:anchor distT="0" distB="0" distL="114300" distR="114300" simplePos="0" relativeHeight="251660288" behindDoc="0" locked="0" layoutInCell="1" hidden="0" allowOverlap="1" wp14:anchorId="6F668793" wp14:editId="4B6C0591">
          <wp:simplePos x="0" y="0"/>
          <wp:positionH relativeFrom="page">
            <wp:posOffset>408940</wp:posOffset>
          </wp:positionH>
          <wp:positionV relativeFrom="page">
            <wp:posOffset>492760</wp:posOffset>
          </wp:positionV>
          <wp:extent cx="781200" cy="403200"/>
          <wp:effectExtent l="0" t="0" r="0" b="0"/>
          <wp:wrapNone/>
          <wp:docPr id="6" name="image1.jpg" descr="Ein Bild, das Himmel, Flasche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image1.jpg" descr="Ein Bild, das Himmel, Flasche enthält.&#10;&#10;Automatisch generierte Beschreibung"/>
                  <pic:cNvPicPr preferRelativeResize="0"/>
                </pic:nvPicPr>
                <pic:blipFill>
                  <a:blip r:embed="rId1"/>
                  <a:srcRect/>
                  <a:stretch>
                    <a:fillRect/>
                  </a:stretch>
                </pic:blipFill>
                <pic:spPr>
                  <a:xfrm>
                    <a:off x="0" y="0"/>
                    <a:ext cx="781200" cy="403200"/>
                  </a:xfrm>
                  <a:prstGeom prst="rect">
                    <a:avLst/>
                  </a:prstGeom>
                  <a:ln/>
                </pic:spPr>
              </pic:pic>
            </a:graphicData>
          </a:graphic>
        </wp:anchor>
      </w:drawing>
    </w:r>
    <w:r>
      <w:rPr>
        <w:b/>
        <w:noProof/>
        <w:color w:val="000000"/>
        <w:sz w:val="14"/>
      </w:rPr>
      <w:drawing>
        <wp:anchor distT="0" distB="0" distL="114300" distR="114300" simplePos="0" relativeHeight="251661312" behindDoc="0" locked="0" layoutInCell="1" hidden="0" allowOverlap="1" wp14:anchorId="0A1E6C90" wp14:editId="4C377E78">
          <wp:simplePos x="0" y="0"/>
          <wp:positionH relativeFrom="page">
            <wp:posOffset>6101715</wp:posOffset>
          </wp:positionH>
          <wp:positionV relativeFrom="page">
            <wp:posOffset>440055</wp:posOffset>
          </wp:positionV>
          <wp:extent cx="1062000" cy="503427"/>
          <wp:effectExtent l="0" t="0" r="0" b="0"/>
          <wp:wrapNone/>
          <wp:docPr id="8"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062000" cy="503427"/>
                  </a:xfrm>
                  <a:prstGeom prst="rect">
                    <a:avLst/>
                  </a:prstGeom>
                  <a:ln/>
                </pic:spPr>
              </pic:pic>
            </a:graphicData>
          </a:graphic>
        </wp:anchor>
      </w:drawing>
    </w:r>
  </w:p>
  <w:p w14:paraId="5F59F370" w14:textId="77777777" w:rsidR="00676CE0" w:rsidRDefault="00676CE0">
    <w:pPr>
      <w:pBdr>
        <w:top w:val="nil"/>
        <w:left w:val="nil"/>
        <w:bottom w:val="nil"/>
        <w:right w:val="nil"/>
        <w:between w:val="nil"/>
      </w:pBdr>
      <w:tabs>
        <w:tab w:val="left" w:pos="728"/>
        <w:tab w:val="center" w:pos="4536"/>
        <w:tab w:val="right" w:pos="9072"/>
      </w:tabs>
      <w:rPr>
        <w:b/>
        <w:color w:val="000000"/>
        <w:sz w:val="14"/>
        <w:szCs w:val="14"/>
      </w:rPr>
    </w:pPr>
  </w:p>
  <w:p w14:paraId="18DCF7EA" w14:textId="77777777" w:rsidR="00676CE0" w:rsidRDefault="00676CE0">
    <w:pPr>
      <w:pBdr>
        <w:top w:val="nil"/>
        <w:left w:val="nil"/>
        <w:bottom w:val="nil"/>
        <w:right w:val="nil"/>
        <w:between w:val="nil"/>
      </w:pBdr>
      <w:tabs>
        <w:tab w:val="left" w:pos="728"/>
        <w:tab w:val="center" w:pos="4536"/>
        <w:tab w:val="right" w:pos="9072"/>
      </w:tabs>
      <w:rPr>
        <w:b/>
        <w:color w:val="000000"/>
        <w:sz w:val="14"/>
        <w:szCs w:val="14"/>
      </w:rPr>
    </w:pPr>
  </w:p>
  <w:p w14:paraId="701F98E2" w14:textId="77777777" w:rsidR="00676CE0" w:rsidRDefault="00676CE0">
    <w:pPr>
      <w:pBdr>
        <w:top w:val="nil"/>
        <w:left w:val="nil"/>
        <w:bottom w:val="nil"/>
        <w:right w:val="nil"/>
        <w:between w:val="nil"/>
      </w:pBdr>
      <w:tabs>
        <w:tab w:val="left" w:pos="728"/>
        <w:tab w:val="center" w:pos="4536"/>
        <w:tab w:val="right" w:pos="9072"/>
      </w:tabs>
      <w:rPr>
        <w:b/>
        <w:color w:val="000000"/>
        <w:sz w:val="14"/>
        <w:szCs w:val="14"/>
      </w:rPr>
    </w:pPr>
  </w:p>
  <w:p w14:paraId="0738FDE2" w14:textId="77777777" w:rsidR="00676CE0" w:rsidRDefault="00676CE0"/>
  <w:p w14:paraId="30706A3F" w14:textId="77777777" w:rsidR="00676CE0" w:rsidRDefault="00F72E59">
    <w:r>
      <w:rPr>
        <w:noProof/>
      </w:rPr>
      <mc:AlternateContent>
        <mc:Choice Requires="wps">
          <w:drawing>
            <wp:anchor distT="0" distB="0" distL="0" distR="0" simplePos="0" relativeHeight="251662336" behindDoc="1" locked="0" layoutInCell="1" hidden="0" allowOverlap="1" wp14:anchorId="07FB973E" wp14:editId="59E5CA3D">
              <wp:simplePos x="0" y="0"/>
              <wp:positionH relativeFrom="page">
                <wp:posOffset>6086378</wp:posOffset>
              </wp:positionH>
              <wp:positionV relativeFrom="page">
                <wp:posOffset>4064318</wp:posOffset>
              </wp:positionV>
              <wp:extent cx="1269525" cy="6107925"/>
              <wp:effectExtent l="0" t="0" r="0" b="0"/>
              <wp:wrapNone/>
              <wp:docPr id="2" name="Rechteck 2"/>
              <wp:cNvGraphicFramePr/>
              <a:graphic xmlns:a="http://schemas.openxmlformats.org/drawingml/2006/main">
                <a:graphicData uri="http://schemas.microsoft.com/office/word/2010/wordprocessingShape">
                  <wps:wsp>
                    <wps:cNvSpPr/>
                    <wps:spPr>
                      <a:xfrm>
                        <a:off x="4716000" y="730800"/>
                        <a:ext cx="1260000" cy="6098400"/>
                      </a:xfrm>
                      <a:prstGeom prst="rect">
                        <a:avLst/>
                      </a:prstGeom>
                      <a:noFill/>
                      <a:ln>
                        <a:noFill/>
                      </a:ln>
                    </wps:spPr>
                    <wps:txbx>
                      <w:txbxContent>
                        <w:p w14:paraId="10E6DD29" w14:textId="77777777" w:rsidR="00676CE0" w:rsidRPr="00421B43" w:rsidRDefault="00F72E59">
                          <w:pPr>
                            <w:textDirection w:val="btLr"/>
                            <w:rPr>
                              <w:lang w:val="de-DE"/>
                            </w:rPr>
                          </w:pPr>
                          <w:r w:rsidRPr="00421B43">
                            <w:rPr>
                              <w:b/>
                              <w:color w:val="3E3D40"/>
                              <w:sz w:val="14"/>
                              <w:lang w:val="de-DE"/>
                            </w:rPr>
                            <w:t>Dürr Systems AG</w:t>
                          </w:r>
                        </w:p>
                        <w:p w14:paraId="03BF2FD6" w14:textId="77777777" w:rsidR="00676CE0" w:rsidRPr="00E9322B" w:rsidRDefault="00F72E59">
                          <w:pPr>
                            <w:textDirection w:val="btLr"/>
                            <w:rPr>
                              <w:lang w:val="en-US"/>
                            </w:rPr>
                          </w:pPr>
                          <w:r w:rsidRPr="00421B43">
                            <w:rPr>
                              <w:color w:val="3E3D40"/>
                              <w:sz w:val="14"/>
                              <w:lang w:val="de-DE"/>
                            </w:rPr>
                            <w:t xml:space="preserve">Carl-Benz-Str. </w:t>
                          </w:r>
                          <w:r w:rsidRPr="00E9322B">
                            <w:rPr>
                              <w:color w:val="3E3D40"/>
                              <w:sz w:val="14"/>
                              <w:lang w:val="en-US"/>
                            </w:rPr>
                            <w:t>34</w:t>
                          </w:r>
                        </w:p>
                        <w:p w14:paraId="589AD239" w14:textId="77777777" w:rsidR="00676CE0" w:rsidRPr="00421B43" w:rsidRDefault="00F72E59">
                          <w:pPr>
                            <w:textDirection w:val="btLr"/>
                            <w:rPr>
                              <w:lang w:val="de-DE"/>
                            </w:rPr>
                          </w:pPr>
                          <w:r w:rsidRPr="00421B43">
                            <w:rPr>
                              <w:color w:val="3E3D40"/>
                              <w:sz w:val="14"/>
                              <w:lang w:val="de-DE"/>
                            </w:rPr>
                            <w:t>74321 Bietigheim-Bissingen</w:t>
                          </w:r>
                        </w:p>
                        <w:p w14:paraId="467FB85D" w14:textId="77777777" w:rsidR="00676CE0" w:rsidRPr="00176BB5" w:rsidRDefault="00676CE0">
                          <w:pPr>
                            <w:textDirection w:val="btLr"/>
                            <w:rPr>
                              <w:lang w:val="de-DE"/>
                            </w:rPr>
                          </w:pPr>
                        </w:p>
                        <w:p w14:paraId="2CD09197" w14:textId="77777777" w:rsidR="00676CE0" w:rsidRPr="00421B43" w:rsidRDefault="00F72E59">
                          <w:pPr>
                            <w:textDirection w:val="btLr"/>
                            <w:rPr>
                              <w:lang w:val="de-DE"/>
                            </w:rPr>
                          </w:pPr>
                          <w:r w:rsidRPr="00421B43">
                            <w:rPr>
                              <w:color w:val="3E3D40"/>
                              <w:sz w:val="14"/>
                              <w:lang w:val="de-DE"/>
                            </w:rPr>
                            <w:t xml:space="preserve">Tel.: +49 7142 78-0 </w:t>
                          </w:r>
                        </w:p>
                        <w:p w14:paraId="586E2479" w14:textId="77777777" w:rsidR="00676CE0" w:rsidRPr="00421B43" w:rsidRDefault="00F72E59">
                          <w:pPr>
                            <w:textDirection w:val="btLr"/>
                            <w:rPr>
                              <w:lang w:val="de-DE"/>
                            </w:rPr>
                          </w:pPr>
                          <w:r w:rsidRPr="00421B43">
                            <w:rPr>
                              <w:color w:val="3E3D40"/>
                              <w:sz w:val="14"/>
                              <w:lang w:val="de-DE"/>
                            </w:rPr>
                            <w:t xml:space="preserve">Fax: +49 7142 78-2107 </w:t>
                          </w:r>
                        </w:p>
                        <w:p w14:paraId="147A0EE6" w14:textId="77777777" w:rsidR="00676CE0" w:rsidRPr="00176BB5" w:rsidRDefault="00676CE0">
                          <w:pPr>
                            <w:textDirection w:val="btLr"/>
                            <w:rPr>
                              <w:lang w:val="de-DE"/>
                            </w:rPr>
                          </w:pPr>
                        </w:p>
                        <w:p w14:paraId="299A5856" w14:textId="77777777" w:rsidR="00676CE0" w:rsidRPr="00421B43" w:rsidRDefault="00F72E59">
                          <w:pPr>
                            <w:textDirection w:val="btLr"/>
                            <w:rPr>
                              <w:lang w:val="de-DE"/>
                            </w:rPr>
                          </w:pPr>
                          <w:r w:rsidRPr="00421B43">
                            <w:rPr>
                              <w:color w:val="3E3D40"/>
                              <w:sz w:val="14"/>
                              <w:lang w:val="de-DE"/>
                            </w:rPr>
                            <w:t xml:space="preserve">info@durr.com </w:t>
                          </w:r>
                        </w:p>
                        <w:p w14:paraId="213B995C" w14:textId="77777777" w:rsidR="00676CE0" w:rsidRDefault="00F72E59">
                          <w:pPr>
                            <w:textDirection w:val="btLr"/>
                          </w:pPr>
                          <w:r>
                            <w:rPr>
                              <w:color w:val="3E3D40"/>
                              <w:sz w:val="14"/>
                            </w:rPr>
                            <w:t>www.durr.com</w:t>
                          </w:r>
                        </w:p>
                      </w:txbxContent>
                    </wps:txbx>
                    <wps:bodyPr spcFirstLastPara="1" wrap="square" lIns="0" tIns="0" rIns="0" bIns="0" anchor="b" anchorCtr="0">
                      <a:noAutofit/>
                    </wps:bodyPr>
                  </wps:wsp>
                </a:graphicData>
              </a:graphic>
            </wp:anchor>
          </w:drawing>
        </mc:Choice>
        <mc:Fallback>
          <w:pict>
            <v:rect w14:anchorId="07FB973E" id="Rechteck 2" o:spid="_x0000_s1029" style="position:absolute;margin-left:479.25pt;margin-top:320.05pt;width:99.95pt;height:480.95pt;z-index:-251654144;visibility:visible;mso-wrap-style:square;mso-wrap-distance-left:0;mso-wrap-distance-top:0;mso-wrap-distance-right:0;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" filled="f" stroked="f">
              <v:textbox inset="0,0,0,0">
                <w:txbxContent>
                  <w:p w14:paraId="10E6DD29" w14:textId="77777777" w:rsidR="00676CE0" w:rsidRPr="00421B43" w:rsidRDefault="00F72E59">
                    <w:pPr>
                      <w:textDirection w:val="btLr"/>
                      <w:rPr>
                        <w:lang w:val="de-DE"/>
                      </w:rPr>
                    </w:pPr>
                    <w:r w:rsidRPr="00421B43">
                      <w:rPr>
                        <w:b/>
                        <w:color w:val="3E3D40"/>
                        <w:sz w:val="14"/>
                        <w:lang w:val="de-DE"/>
                      </w:rPr>
                      <w:t>Dürr Systems AG</w:t>
                    </w:r>
                  </w:p>
                  <w:p w14:paraId="03BF2FD6" w14:textId="77777777" w:rsidR="00676CE0" w:rsidRPr="00E9322B" w:rsidRDefault="00F72E59">
                    <w:pPr>
                      <w:textDirection w:val="btLr"/>
                      <w:rPr>
                        <w:lang w:val="en-US"/>
                      </w:rPr>
                    </w:pPr>
                    <w:r w:rsidRPr="00421B43">
                      <w:rPr>
                        <w:color w:val="3E3D40"/>
                        <w:sz w:val="14"/>
                        <w:lang w:val="de-DE"/>
                      </w:rPr>
                      <w:t xml:space="preserve">Carl-Benz-Str. </w:t>
                    </w:r>
                    <w:r w:rsidRPr="00E9322B">
                      <w:rPr>
                        <w:color w:val="3E3D40"/>
                        <w:sz w:val="14"/>
                        <w:lang w:val="en-US"/>
                      </w:rPr>
                      <w:t>34</w:t>
                    </w:r>
                  </w:p>
                  <w:p w14:paraId="589AD239" w14:textId="77777777" w:rsidR="00676CE0" w:rsidRPr="00421B43" w:rsidRDefault="00F72E59">
                    <w:pPr>
                      <w:textDirection w:val="btLr"/>
                      <w:rPr>
                        <w:lang w:val="de-DE"/>
                      </w:rPr>
                    </w:pPr>
                    <w:r w:rsidRPr="00421B43">
                      <w:rPr>
                        <w:color w:val="3E3D40"/>
                        <w:sz w:val="14"/>
                        <w:lang w:val="de-DE"/>
                      </w:rPr>
                      <w:t>74321 Bietigheim-Bissingen</w:t>
                    </w:r>
                  </w:p>
                  <w:p w14:paraId="467FB85D" w14:textId="77777777" w:rsidR="00676CE0" w:rsidRPr="00176BB5" w:rsidRDefault="00676CE0">
                    <w:pPr>
                      <w:textDirection w:val="btLr"/>
                      <w:rPr>
                        <w:lang w:val="de-DE"/>
                      </w:rPr>
                    </w:pPr>
                  </w:p>
                  <w:p w14:paraId="2CD09197" w14:textId="77777777" w:rsidR="00676CE0" w:rsidRPr="00421B43" w:rsidRDefault="00F72E59">
                    <w:pPr>
                      <w:textDirection w:val="btLr"/>
                      <w:rPr>
                        <w:lang w:val="de-DE"/>
                      </w:rPr>
                    </w:pPr>
                    <w:r w:rsidRPr="00421B43">
                      <w:rPr>
                        <w:color w:val="3E3D40"/>
                        <w:sz w:val="14"/>
                        <w:lang w:val="de-DE"/>
                      </w:rPr>
                      <w:t xml:space="preserve">Tel.: +49 7142 78-0 </w:t>
                    </w:r>
                  </w:p>
                  <w:p w14:paraId="586E2479" w14:textId="77777777" w:rsidR="00676CE0" w:rsidRPr="00421B43" w:rsidRDefault="00F72E59">
                    <w:pPr>
                      <w:textDirection w:val="btLr"/>
                      <w:rPr>
                        <w:lang w:val="de-DE"/>
                      </w:rPr>
                    </w:pPr>
                    <w:r w:rsidRPr="00421B43">
                      <w:rPr>
                        <w:color w:val="3E3D40"/>
                        <w:sz w:val="14"/>
                        <w:lang w:val="de-DE"/>
                      </w:rPr>
                      <w:t xml:space="preserve">Fax: +49 7142 78-2107 </w:t>
                    </w:r>
                  </w:p>
                  <w:p w14:paraId="147A0EE6" w14:textId="77777777" w:rsidR="00676CE0" w:rsidRPr="00176BB5" w:rsidRDefault="00676CE0">
                    <w:pPr>
                      <w:textDirection w:val="btLr"/>
                      <w:rPr>
                        <w:lang w:val="de-DE"/>
                      </w:rPr>
                    </w:pPr>
                  </w:p>
                  <w:p w14:paraId="299A5856" w14:textId="77777777" w:rsidR="00676CE0" w:rsidRPr="00421B43" w:rsidRDefault="00F72E59">
                    <w:pPr>
                      <w:textDirection w:val="btLr"/>
                      <w:rPr>
                        <w:lang w:val="de-DE"/>
                      </w:rPr>
                    </w:pPr>
                    <w:r w:rsidRPr="00421B43">
                      <w:rPr>
                        <w:color w:val="3E3D40"/>
                        <w:sz w:val="14"/>
                        <w:lang w:val="de-DE"/>
                      </w:rPr>
                      <w:t xml:space="preserve">info@durr.com </w:t>
                    </w:r>
                  </w:p>
                  <w:p w14:paraId="213B995C" w14:textId="77777777" w:rsidR="00676CE0" w:rsidRDefault="00F72E59">
                    <w:pPr>
                      <w:textDirection w:val="btLr"/>
                    </w:pPr>
                    <w:r>
                      <w:rPr>
                        <w:color w:val="3E3D40"/>
                        <w:sz w:val="14"/>
                      </w:rPr>
                      <w:t>www.durr.com</w:t>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8206AAD"/>
    <w:multiLevelType w:val="hybridMultilevel"/>
    <w:tmpl w:val="F51E21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9EA4FF4"/>
    <w:multiLevelType w:val="multilevel"/>
    <w:tmpl w:val="1360C18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893585727">
    <w:abstractNumId w:val="3"/>
  </w:num>
  <w:num w:numId="2" w16cid:durableId="351801569">
    <w:abstractNumId w:val="1"/>
  </w:num>
  <w:num w:numId="3" w16cid:durableId="399258747">
    <w:abstractNumId w:val="2"/>
  </w:num>
  <w:num w:numId="4" w16cid:durableId="29248792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ichela Bracchi">
    <w15:presenceInfo w15:providerId="AD" w15:userId="S::michela@soluzionegroupsrl.onmicrosoft.com::51e11307-ff0c-4c7e-914b-642d61e656f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CE0"/>
    <w:rsid w:val="000372F7"/>
    <w:rsid w:val="000B5D79"/>
    <w:rsid w:val="000D4EE7"/>
    <w:rsid w:val="000E3E58"/>
    <w:rsid w:val="00176BB5"/>
    <w:rsid w:val="001957A6"/>
    <w:rsid w:val="001A0F81"/>
    <w:rsid w:val="001B5980"/>
    <w:rsid w:val="001D0C73"/>
    <w:rsid w:val="001F7034"/>
    <w:rsid w:val="002D63AC"/>
    <w:rsid w:val="003540F2"/>
    <w:rsid w:val="003851DE"/>
    <w:rsid w:val="003C4DB9"/>
    <w:rsid w:val="003D53A2"/>
    <w:rsid w:val="00421B43"/>
    <w:rsid w:val="004225C5"/>
    <w:rsid w:val="004350CA"/>
    <w:rsid w:val="00436B7C"/>
    <w:rsid w:val="004610AB"/>
    <w:rsid w:val="004B4E2D"/>
    <w:rsid w:val="004C0FF5"/>
    <w:rsid w:val="004D234A"/>
    <w:rsid w:val="00552852"/>
    <w:rsid w:val="00563B2C"/>
    <w:rsid w:val="00573A08"/>
    <w:rsid w:val="005B317A"/>
    <w:rsid w:val="00676CE0"/>
    <w:rsid w:val="006943C2"/>
    <w:rsid w:val="006B3046"/>
    <w:rsid w:val="006E263D"/>
    <w:rsid w:val="006F6985"/>
    <w:rsid w:val="00706A09"/>
    <w:rsid w:val="00717754"/>
    <w:rsid w:val="0073368D"/>
    <w:rsid w:val="00765D0C"/>
    <w:rsid w:val="007D1D19"/>
    <w:rsid w:val="007F5C3C"/>
    <w:rsid w:val="008114EF"/>
    <w:rsid w:val="00815FA5"/>
    <w:rsid w:val="009003E8"/>
    <w:rsid w:val="00923F84"/>
    <w:rsid w:val="00934C99"/>
    <w:rsid w:val="009A6EEC"/>
    <w:rsid w:val="009C0C53"/>
    <w:rsid w:val="009D47F1"/>
    <w:rsid w:val="009F34A0"/>
    <w:rsid w:val="00A91115"/>
    <w:rsid w:val="00AC083B"/>
    <w:rsid w:val="00AD35BA"/>
    <w:rsid w:val="00AF71C1"/>
    <w:rsid w:val="00B879F6"/>
    <w:rsid w:val="00B95BF7"/>
    <w:rsid w:val="00BB143E"/>
    <w:rsid w:val="00BC5E36"/>
    <w:rsid w:val="00BF5113"/>
    <w:rsid w:val="00D33039"/>
    <w:rsid w:val="00D666AF"/>
    <w:rsid w:val="00D95606"/>
    <w:rsid w:val="00DB4879"/>
    <w:rsid w:val="00DE1F68"/>
    <w:rsid w:val="00E374D7"/>
    <w:rsid w:val="00E77650"/>
    <w:rsid w:val="00E9322B"/>
    <w:rsid w:val="00ED5A61"/>
    <w:rsid w:val="00EF4B9F"/>
    <w:rsid w:val="00F15C4F"/>
    <w:rsid w:val="00F22979"/>
    <w:rsid w:val="00F25976"/>
    <w:rsid w:val="00F530D7"/>
    <w:rsid w:val="00F72E59"/>
    <w:rsid w:val="00F95E89"/>
    <w:rsid w:val="00FB75B9"/>
    <w:rsid w:val="00FF5C02"/>
    <w:rsid w:val="0402616A"/>
    <w:rsid w:val="0417A5AD"/>
    <w:rsid w:val="04742504"/>
    <w:rsid w:val="05496D28"/>
    <w:rsid w:val="0A656DC4"/>
    <w:rsid w:val="10ED1450"/>
    <w:rsid w:val="144414C1"/>
    <w:rsid w:val="1638F0E8"/>
    <w:rsid w:val="182B9D7E"/>
    <w:rsid w:val="1B180D27"/>
    <w:rsid w:val="21014B4E"/>
    <w:rsid w:val="24B69C66"/>
    <w:rsid w:val="2E08D855"/>
    <w:rsid w:val="322670C2"/>
    <w:rsid w:val="3A318FF8"/>
    <w:rsid w:val="3C9D7395"/>
    <w:rsid w:val="426F58A7"/>
    <w:rsid w:val="43431D62"/>
    <w:rsid w:val="43913DB0"/>
    <w:rsid w:val="4477AE61"/>
    <w:rsid w:val="47E894FD"/>
    <w:rsid w:val="4A0A7A72"/>
    <w:rsid w:val="4BACAB50"/>
    <w:rsid w:val="4C1931E8"/>
    <w:rsid w:val="4CE03850"/>
    <w:rsid w:val="4E544AFE"/>
    <w:rsid w:val="4EF5A67D"/>
    <w:rsid w:val="5196D633"/>
    <w:rsid w:val="5393F413"/>
    <w:rsid w:val="54B06F96"/>
    <w:rsid w:val="5C8F0014"/>
    <w:rsid w:val="63CE68F1"/>
    <w:rsid w:val="64F81D14"/>
    <w:rsid w:val="6532C67F"/>
    <w:rsid w:val="67DAD435"/>
    <w:rsid w:val="68852824"/>
    <w:rsid w:val="68E7021D"/>
    <w:rsid w:val="6948FF38"/>
    <w:rsid w:val="6DCE5CF5"/>
    <w:rsid w:val="707E2DD7"/>
    <w:rsid w:val="75CE0BCD"/>
    <w:rsid w:val="782EE5DB"/>
    <w:rsid w:val="7C7A6CB8"/>
    <w:rsid w:val="7DFF888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B40E25"/>
  <w15:docId w15:val="{78137033-112D-41D1-9FDD-2793B9E4D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it-IT" w:eastAsia="de-DE" w:bidi="ar-SA"/>
      </w:rPr>
    </w:rPrDefault>
    <w:pPrDefault>
      <w:pPr>
        <w:tabs>
          <w:tab w:val="left" w:pos="3572"/>
        </w:tab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after="260"/>
      <w:ind w:left="1021" w:hanging="1021"/>
      <w:outlineLvl w:val="0"/>
    </w:pPr>
    <w:rPr>
      <w:b/>
      <w:color w:val="00468E"/>
      <w:sz w:val="24"/>
      <w:szCs w:val="24"/>
    </w:rPr>
  </w:style>
  <w:style w:type="paragraph" w:styleId="berschrift2">
    <w:name w:val="heading 2"/>
    <w:basedOn w:val="Standard"/>
    <w:next w:val="Standard"/>
    <w:uiPriority w:val="9"/>
    <w:semiHidden/>
    <w:unhideWhenUsed/>
    <w:qFormat/>
    <w:pPr>
      <w:keepNext/>
      <w:keepLines/>
      <w:spacing w:after="260"/>
      <w:ind w:left="1021" w:hanging="1021"/>
      <w:outlineLvl w:val="1"/>
    </w:pPr>
    <w:rPr>
      <w:b/>
      <w:color w:val="00468E"/>
      <w:sz w:val="20"/>
      <w:szCs w:val="20"/>
    </w:rPr>
  </w:style>
  <w:style w:type="paragraph" w:styleId="berschrift3">
    <w:name w:val="heading 3"/>
    <w:basedOn w:val="Standard"/>
    <w:next w:val="Standard"/>
    <w:uiPriority w:val="9"/>
    <w:semiHidden/>
    <w:unhideWhenUsed/>
    <w:qFormat/>
    <w:pPr>
      <w:keepNext/>
      <w:keepLines/>
      <w:spacing w:after="260"/>
      <w:ind w:left="1021" w:hanging="1021"/>
      <w:outlineLvl w:val="2"/>
    </w:pPr>
    <w:rPr>
      <w:b/>
      <w:color w:val="00468E"/>
    </w:rPr>
  </w:style>
  <w:style w:type="paragraph" w:styleId="berschrift4">
    <w:name w:val="heading 4"/>
    <w:basedOn w:val="Standard"/>
    <w:next w:val="Standard"/>
    <w:uiPriority w:val="9"/>
    <w:semiHidden/>
    <w:unhideWhenUsed/>
    <w:qFormat/>
    <w:pPr>
      <w:keepNext/>
      <w:keepLines/>
      <w:spacing w:after="260"/>
      <w:ind w:left="1021" w:hanging="1021"/>
      <w:outlineLvl w:val="3"/>
    </w:pPr>
    <w:rPr>
      <w:b/>
      <w:color w:val="00468E"/>
    </w:rPr>
  </w:style>
  <w:style w:type="paragraph" w:styleId="berschrift5">
    <w:name w:val="heading 5"/>
    <w:basedOn w:val="Standard"/>
    <w:next w:val="Standard"/>
    <w:uiPriority w:val="9"/>
    <w:semiHidden/>
    <w:unhideWhenUsed/>
    <w:qFormat/>
    <w:pPr>
      <w:keepNext/>
      <w:keepLines/>
      <w:spacing w:before="40"/>
      <w:ind w:left="1008" w:hanging="1008"/>
      <w:outlineLvl w:val="4"/>
    </w:pPr>
    <w:rPr>
      <w:color w:val="00346A"/>
    </w:rPr>
  </w:style>
  <w:style w:type="paragraph" w:styleId="berschrift6">
    <w:name w:val="heading 6"/>
    <w:basedOn w:val="Standard"/>
    <w:next w:val="Standard"/>
    <w:uiPriority w:val="9"/>
    <w:semiHidden/>
    <w:unhideWhenUsed/>
    <w:qFormat/>
    <w:pPr>
      <w:keepNext/>
      <w:keepLines/>
      <w:spacing w:before="40"/>
      <w:ind w:left="1152" w:hanging="1152"/>
      <w:outlineLvl w:val="5"/>
    </w:pPr>
    <w:rPr>
      <w:color w:val="00224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paragraph" w:styleId="Kopfzeile">
    <w:name w:val="header"/>
    <w:basedOn w:val="Standard"/>
    <w:link w:val="KopfzeileZchn"/>
    <w:uiPriority w:val="99"/>
    <w:unhideWhenUsed/>
    <w:rsid w:val="004350CA"/>
    <w:pPr>
      <w:tabs>
        <w:tab w:val="clear" w:pos="3572"/>
        <w:tab w:val="center" w:pos="4536"/>
        <w:tab w:val="right" w:pos="9072"/>
      </w:tabs>
    </w:pPr>
  </w:style>
  <w:style w:type="character" w:customStyle="1" w:styleId="KopfzeileZchn">
    <w:name w:val="Kopfzeile Zchn"/>
    <w:basedOn w:val="Absatz-Standardschriftart"/>
    <w:link w:val="Kopfzeile"/>
    <w:uiPriority w:val="99"/>
    <w:rsid w:val="004350CA"/>
  </w:style>
  <w:style w:type="character" w:customStyle="1" w:styleId="Fettung">
    <w:name w:val="Fettung"/>
    <w:basedOn w:val="Absatz-Standardschriftart"/>
    <w:uiPriority w:val="1"/>
    <w:qFormat/>
    <w:rsid w:val="00176BB5"/>
    <w:rPr>
      <w:b/>
      <w:spacing w:val="-2"/>
      <w:w w:val="101"/>
    </w:rPr>
  </w:style>
  <w:style w:type="paragraph" w:customStyle="1" w:styleId="Flietext">
    <w:name w:val="Fließtext"/>
    <w:basedOn w:val="Standard"/>
    <w:qFormat/>
    <w:rsid w:val="00176BB5"/>
    <w:pPr>
      <w:spacing w:line="330" w:lineRule="atLeast"/>
    </w:pPr>
    <w:rPr>
      <w:rFonts w:asciiTheme="minorHAnsi" w:eastAsiaTheme="minorHAnsi" w:hAnsiTheme="minorHAnsi" w:cs="Times New Roman (Textkörper CS)"/>
      <w:color w:val="000000"/>
      <w:szCs w:val="24"/>
      <w:lang w:eastAsia="en-US"/>
    </w:rPr>
  </w:style>
  <w:style w:type="paragraph" w:customStyle="1" w:styleId="Aufzhlungen1">
    <w:name w:val="Aufzählungen_1"/>
    <w:basedOn w:val="Flietext"/>
    <w:rsid w:val="00176BB5"/>
    <w:pPr>
      <w:numPr>
        <w:numId w:val="2"/>
      </w:numPr>
      <w:spacing w:line="240" w:lineRule="atLeast"/>
    </w:pPr>
    <w:rPr>
      <w:sz w:val="18"/>
      <w:szCs w:val="18"/>
    </w:r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styleId="berarbeitung">
    <w:name w:val="Revision"/>
    <w:hidden/>
    <w:uiPriority w:val="99"/>
    <w:semiHidden/>
    <w:rsid w:val="00F15C4F"/>
    <w:pPr>
      <w:tabs>
        <w:tab w:val="clear" w:pos="3572"/>
      </w:tabs>
    </w:pPr>
  </w:style>
  <w:style w:type="paragraph" w:styleId="Fuzeile">
    <w:name w:val="footer"/>
    <w:basedOn w:val="Standard"/>
    <w:link w:val="FuzeileZchn"/>
    <w:uiPriority w:val="99"/>
    <w:semiHidden/>
    <w:unhideWhenUsed/>
    <w:rsid w:val="001957A6"/>
    <w:pPr>
      <w:tabs>
        <w:tab w:val="clear" w:pos="3572"/>
        <w:tab w:val="center" w:pos="4536"/>
        <w:tab w:val="right" w:pos="9072"/>
      </w:tabs>
    </w:pPr>
  </w:style>
  <w:style w:type="character" w:customStyle="1" w:styleId="FuzeileZchn">
    <w:name w:val="Fußzeile Zchn"/>
    <w:basedOn w:val="Absatz-Standardschriftart"/>
    <w:link w:val="Fuzeile"/>
    <w:uiPriority w:val="99"/>
    <w:semiHidden/>
    <w:rsid w:val="001957A6"/>
  </w:style>
  <w:style w:type="paragraph" w:customStyle="1" w:styleId="paragraph">
    <w:name w:val="paragraph"/>
    <w:basedOn w:val="Standard"/>
    <w:rsid w:val="00BC5E36"/>
    <w:pPr>
      <w:tabs>
        <w:tab w:val="clear" w:pos="3572"/>
      </w:tabs>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Absatz-Standardschriftart"/>
    <w:rsid w:val="00BC5E36"/>
  </w:style>
  <w:style w:type="character" w:customStyle="1" w:styleId="eop">
    <w:name w:val="eop"/>
    <w:basedOn w:val="Absatz-Standardschriftart"/>
    <w:rsid w:val="00BC5E36"/>
  </w:style>
  <w:style w:type="paragraph" w:styleId="Listenabsatz">
    <w:name w:val="List Paragraph"/>
    <w:basedOn w:val="Standard"/>
    <w:uiPriority w:val="34"/>
    <w:qFormat/>
    <w:rsid w:val="003D53A2"/>
    <w:pPr>
      <w:tabs>
        <w:tab w:val="clear" w:pos="3572"/>
      </w:tabs>
      <w:ind w:left="720"/>
      <w:contextualSpacing/>
    </w:pPr>
    <w:rPr>
      <w:rFonts w:ascii="Calibri" w:eastAsia="Calibri" w:hAnsi="Calibri" w:cs="Times New Roman"/>
      <w:lang w:val="de-DE" w:eastAsia="en-US"/>
    </w:rPr>
  </w:style>
  <w:style w:type="character" w:styleId="Hyperlink">
    <w:name w:val="Hyperlink"/>
    <w:basedOn w:val="Absatz-Standardschriftart"/>
    <w:uiPriority w:val="99"/>
    <w:unhideWhenUsed/>
    <w:rsid w:val="006F6985"/>
    <w:rPr>
      <w:color w:val="0000FF" w:themeColor="hyperlink"/>
      <w:u w:val="single"/>
    </w:rPr>
  </w:style>
  <w:style w:type="character" w:styleId="NichtaufgelsteErwhnung">
    <w:name w:val="Unresolved Mention"/>
    <w:basedOn w:val="Absatz-Standardschriftart"/>
    <w:uiPriority w:val="99"/>
    <w:semiHidden/>
    <w:unhideWhenUsed/>
    <w:rsid w:val="00BF51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file:///C:/Users/jam/AppData/Local/Microsoft/Windows/INetCache/Content.Outlook/X370BCCS/www.verind.it" TargetMode="Externa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yperlink" Target="mailto:Gabriele.DeRossi@verind.it"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openxmlformats.org/officeDocument/2006/relationships/header" Target="header2.xml"/><Relationship Id="rId23" Type="http://schemas.openxmlformats.org/officeDocument/2006/relationships/customXml" Target="../customXml/item4.xml"/><Relationship Id="rId10" Type="http://schemas.openxmlformats.org/officeDocument/2006/relationships/image" Target="media/image1.jpeg"/><Relationship Id="rId19" Type="http://schemas.openxmlformats.org/officeDocument/2006/relationships/hyperlink" Target="mailto:bracchi@soluzionegroup.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9" ma:contentTypeDescription="Ein neues Dokument erstellen." ma:contentTypeScope="" ma:versionID="fcec1f8b02895a81894b937eb078625e">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d593e87ac4ea3bf09b220a42e4da104"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9d09bd7-6f33-4c22-92da-7206ec46945b">
      <Terms xmlns="http://schemas.microsoft.com/office/infopath/2007/PartnerControls"/>
    </lcf76f155ced4ddcb4097134ff3c332f>
    <TaxCatchAll xmlns="849beaea-35c0-4d6b-b4fc-1b944a259c2c" xsi:nil="true"/>
    <Thumbnail_Eventvideo xmlns="c9d09bd7-6f33-4c22-92da-7206ec46945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5294E28C-33D0-4738-AD6D-49E3D112B938}"/>
</file>

<file path=customXml/itemProps2.xml><?xml version="1.0" encoding="utf-8"?>
<ds:datastoreItem xmlns:ds="http://schemas.openxmlformats.org/officeDocument/2006/customXml" ds:itemID="{364F9CD5-F242-4600-B16D-2E765C6525F9}">
  <ds:schemaRefs>
    <ds:schemaRef ds:uri="http://purl.org/dc/terms/"/>
    <ds:schemaRef ds:uri="9684edc7-81a1-4e9e-9d45-aa521b5ebbb7"/>
    <ds:schemaRef ds:uri="http://schemas.microsoft.com/office/2006/documentManagement/types"/>
    <ds:schemaRef ds:uri="b9690099-d76a-48ab-8f1a-818f9800aa0d"/>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1B881423-06BA-4A89-95B6-DC21635F3E6A}">
  <ds:schemaRefs>
    <ds:schemaRef ds:uri="http://schemas.microsoft.com/sharepoint/v3/contenttype/forms"/>
  </ds:schemaRefs>
</ds:datastoreItem>
</file>

<file path=customXml/itemProps4.xml><?xml version="1.0" encoding="utf-8"?>
<ds:datastoreItem xmlns:ds="http://schemas.openxmlformats.org/officeDocument/2006/customXml" ds:itemID="{FD03E5E4-AD69-4F6F-9128-5065F408B678}"/>
</file>

<file path=docProps/app.xml><?xml version="1.0" encoding="utf-8"?>
<Properties xmlns="http://schemas.openxmlformats.org/officeDocument/2006/extended-properties" xmlns:vt="http://schemas.openxmlformats.org/officeDocument/2006/docPropsVTypes">
  <Template>Normal</Template>
  <TotalTime>0</TotalTime>
  <Pages>5</Pages>
  <Words>1103</Words>
  <Characters>6951</Characters>
  <Application>Microsoft Office Word</Application>
  <DocSecurity>4</DocSecurity>
  <Lines>57</Lines>
  <Paragraphs>16</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Lachnit, Carina</dc:creator>
  <cp:lastModifiedBy>Rebecca Weiand-Schütt</cp:lastModifiedBy>
  <cp:revision>2</cp:revision>
  <dcterms:created xsi:type="dcterms:W3CDTF">2024-09-02T11:19:00Z</dcterms:created>
  <dcterms:modified xsi:type="dcterms:W3CDTF">2024-09-02T11:19:00Z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lpwstr>100</vt:lpwstr>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2023-07-31T06:24:58Z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3095e387-35ab-4c63-943c-b5063d5754dc</vt:lpwstr>
  </property>
  <property fmtid="{D5CDD505-2E9C-101B-9397-08002B2CF9AE}" pid="14" name="MSIP_Label_bf6de623-ba0c-4b2b-a216-a4bd6e5a0b3a_ContentBits">
    <vt:lpwstr>2</vt:lpwstr>
  </property>
</Properties>
</file>