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6E259" w14:textId="4E3A8742" w:rsidR="55712911" w:rsidRDefault="6D578E8D" w:rsidP="182F3E2F">
      <w:pPr>
        <w:spacing w:after="1340"/>
        <w:rPr>
          <w:rFonts w:eastAsiaTheme="minorEastAsia" w:cstheme="minorBidi"/>
          <w:b/>
          <w:bCs/>
          <w:color w:val="00458E"/>
          <w:sz w:val="60"/>
          <w:szCs w:val="60"/>
        </w:rPr>
      </w:pPr>
      <w:r>
        <w:rPr>
          <w:b/>
          <w:color w:val="00458E"/>
          <w:sz w:val="60"/>
        </w:rPr>
        <w:t>Comunicato stampa</w:t>
      </w:r>
    </w:p>
    <w:p w14:paraId="3408633C" w14:textId="61A16DAA" w:rsidR="006A77BF" w:rsidRDefault="006A77BF" w:rsidP="006A043B">
      <w:pPr>
        <w:pStyle w:val="Linie"/>
        <w:rPr>
          <w:bCs/>
          <w:sz w:val="20"/>
          <w:szCs w:val="20"/>
        </w:rPr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40D3D2D5" wp14:editId="194C0DA6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7FE7F032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  <w:r>
        <w:rPr>
          <w:sz w:val="20"/>
        </w:rPr>
        <w:t xml:space="preserve">Il </w:t>
      </w:r>
      <w:r w:rsidR="00AC7D96">
        <w:rPr>
          <w:sz w:val="20"/>
        </w:rPr>
        <w:t>“</w:t>
      </w:r>
      <w:r>
        <w:rPr>
          <w:sz w:val="20"/>
        </w:rPr>
        <w:t>robot anniversario</w:t>
      </w:r>
      <w:r w:rsidR="00AC7D96">
        <w:rPr>
          <w:sz w:val="20"/>
        </w:rPr>
        <w:t>”</w:t>
      </w:r>
      <w:r>
        <w:rPr>
          <w:sz w:val="20"/>
        </w:rPr>
        <w:t xml:space="preserve"> vernicia le </w:t>
      </w:r>
      <w:r w:rsidR="00AC7D96">
        <w:rPr>
          <w:sz w:val="20"/>
        </w:rPr>
        <w:t xml:space="preserve">scocche </w:t>
      </w:r>
      <w:r>
        <w:rPr>
          <w:sz w:val="20"/>
        </w:rPr>
        <w:t>d</w:t>
      </w:r>
      <w:r w:rsidR="00AC7D96">
        <w:rPr>
          <w:sz w:val="20"/>
        </w:rPr>
        <w:t>ei</w:t>
      </w:r>
      <w:r>
        <w:rPr>
          <w:sz w:val="20"/>
        </w:rPr>
        <w:t xml:space="preserve"> veicoli </w:t>
      </w:r>
      <w:r w:rsidR="00AC7D96">
        <w:rPr>
          <w:sz w:val="20"/>
        </w:rPr>
        <w:t xml:space="preserve">BYD </w:t>
      </w:r>
      <w:r>
        <w:rPr>
          <w:sz w:val="20"/>
        </w:rPr>
        <w:t>in Ungheria</w:t>
      </w:r>
    </w:p>
    <w:p w14:paraId="48342C52" w14:textId="77777777" w:rsidR="002704AB" w:rsidRPr="00755FC1" w:rsidRDefault="002704AB" w:rsidP="006A043B">
      <w:pPr>
        <w:pStyle w:val="Linie"/>
      </w:pPr>
    </w:p>
    <w:p w14:paraId="7C3D6ADC" w14:textId="504BF5BD" w:rsidR="55712911" w:rsidRDefault="6D578E8D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  <w:r>
        <w:rPr>
          <w:b/>
          <w:color w:val="00458E"/>
          <w:sz w:val="34"/>
        </w:rPr>
        <w:t xml:space="preserve">Il 19.000° robot di Dürr sarà consegnato al primo stabilimento europeo di BYD </w:t>
      </w:r>
    </w:p>
    <w:p w14:paraId="660F3433" w14:textId="536316DD" w:rsidR="182F3E2F" w:rsidRDefault="182F3E2F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</w:p>
    <w:p w14:paraId="25969F19" w14:textId="31D114E3" w:rsidR="55712911" w:rsidRDefault="00D93281" w:rsidP="182F3E2F">
      <w:pPr>
        <w:rPr>
          <w:rFonts w:eastAsiaTheme="minorEastAsia" w:cstheme="minorBidi"/>
          <w:b/>
          <w:bCs/>
          <w:szCs w:val="22"/>
        </w:rPr>
      </w:pPr>
      <w:r w:rsidRPr="00D93281">
        <w:rPr>
          <w:b/>
          <w:bCs/>
        </w:rPr>
        <w:t xml:space="preserve">Milano, </w:t>
      </w:r>
      <w:r w:rsidR="00F90896">
        <w:rPr>
          <w:b/>
          <w:bCs/>
        </w:rPr>
        <w:t>9 giugno</w:t>
      </w:r>
      <w:r w:rsidRPr="00D93281">
        <w:rPr>
          <w:b/>
          <w:bCs/>
        </w:rPr>
        <w:t xml:space="preserve"> 2025 – </w:t>
      </w:r>
      <w:r w:rsidR="6D578E8D">
        <w:rPr>
          <w:b/>
        </w:rPr>
        <w:t xml:space="preserve">Il 19.000° robot di verniciatura di Dürr sarà consegnato al primo stabilimento europeo di BYD a </w:t>
      </w:r>
      <w:proofErr w:type="spellStart"/>
      <w:r w:rsidR="6D578E8D">
        <w:rPr>
          <w:b/>
        </w:rPr>
        <w:t>Seghedino</w:t>
      </w:r>
      <w:proofErr w:type="spellEnd"/>
      <w:r w:rsidR="6D578E8D">
        <w:rPr>
          <w:b/>
        </w:rPr>
        <w:t xml:space="preserve">, in Ungheria. Dotato di un </w:t>
      </w:r>
      <w:r w:rsidR="00844828">
        <w:rPr>
          <w:b/>
        </w:rPr>
        <w:t>polverizzatore rotativo tipo</w:t>
      </w:r>
      <w:r w:rsidR="6D578E8D">
        <w:rPr>
          <w:b/>
        </w:rPr>
        <w:t xml:space="preserve"> EcoBell3 ad alta velocità, questo robot fornirà a BYD una qualità di verniciatura eccezionale supportando allo stesso tempo una produzione sostenibile. </w:t>
      </w:r>
    </w:p>
    <w:p w14:paraId="337DB175" w14:textId="1D3B2A78" w:rsidR="55712911" w:rsidRDefault="6D578E8D" w:rsidP="182F3E2F">
      <w:pPr>
        <w:rPr>
          <w:rFonts w:eastAsiaTheme="minorEastAsia" w:cstheme="minorBidi"/>
          <w:b/>
          <w:bCs/>
          <w:szCs w:val="22"/>
        </w:rPr>
      </w:pPr>
      <w:r>
        <w:rPr>
          <w:b/>
        </w:rPr>
        <w:t xml:space="preserve"> </w:t>
      </w:r>
    </w:p>
    <w:p w14:paraId="3178AFD9" w14:textId="73AC9621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BYD Auto Company Limited, un'azienda cinese leader nella produzione di veicoli </w:t>
      </w:r>
      <w:r w:rsidR="00844828">
        <w:t>elettrici</w:t>
      </w:r>
      <w:r>
        <w:t xml:space="preserve">, è tra i primi costruttori di automobili cinesi </w:t>
      </w:r>
      <w:r w:rsidR="00AC7D96">
        <w:t xml:space="preserve">con </w:t>
      </w:r>
      <w:r>
        <w:t xml:space="preserve">una fabbrica </w:t>
      </w:r>
      <w:r w:rsidR="00AC7D96">
        <w:t xml:space="preserve">localizzata </w:t>
      </w:r>
      <w:r>
        <w:t xml:space="preserve">in Europa. Dürr ha fornito più di 120 robot di verniciatura e di movimentazione allo stabilimento ungherese, offrendo soluzioni di verniciatura ecologiche ed efficienti per i veicoli elettrici. </w:t>
      </w:r>
    </w:p>
    <w:p w14:paraId="2D323FD1" w14:textId="24A89CDB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0AAFD515" w14:textId="52789E4A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>Robot di ultima generazione per il processo di verniciatura</w:t>
      </w:r>
      <w:r>
        <w:t xml:space="preserve"> </w:t>
      </w:r>
    </w:p>
    <w:p w14:paraId="739C555C" w14:textId="42F58BD7" w:rsidR="55712911" w:rsidRDefault="6D578E8D" w:rsidP="182F3E2F">
      <w:r>
        <w:t xml:space="preserve">Le linee di verniciatura dello stabilimento sono equipaggiate con robot della serie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di Dürr, tanto a 6 quanto a 7 assi, che automatizzano la verniciatura interna ed esterna in coordinamento con i robot di movimentazione. Il robot a 7 assi fornisce altresì assistenza nell'apertura dei cofani, mentre il robot a 6 assi </w:t>
      </w:r>
      <w:r w:rsidR="00844828">
        <w:t xml:space="preserve">applica la </w:t>
      </w:r>
      <w:r>
        <w:t>vernic</w:t>
      </w:r>
      <w:r w:rsidR="00844828">
        <w:t>e</w:t>
      </w:r>
      <w:r>
        <w:t xml:space="preserve"> in modo efficace </w:t>
      </w:r>
      <w:r w:rsidR="00844828">
        <w:t>al</w:t>
      </w:r>
      <w:r>
        <w:t>l'esterno de</w:t>
      </w:r>
      <w:r w:rsidR="00844828">
        <w:t>lle scocche</w:t>
      </w:r>
    </w:p>
    <w:p w14:paraId="6E061455" w14:textId="77777777" w:rsidR="00844828" w:rsidRDefault="00844828" w:rsidP="182F3E2F"/>
    <w:p w14:paraId="0DA4C51C" w14:textId="77777777" w:rsidR="00844828" w:rsidRDefault="00844828" w:rsidP="182F3E2F">
      <w:pPr>
        <w:rPr>
          <w:rFonts w:eastAsiaTheme="minorEastAsia" w:cstheme="minorBidi"/>
          <w:szCs w:val="22"/>
        </w:rPr>
      </w:pPr>
    </w:p>
    <w:p w14:paraId="23B3A694" w14:textId="5C460806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4A9173D2" w14:textId="4B933A37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lastRenderedPageBreak/>
        <w:t>La tecnologia innovativa traina la produzione sostenibile</w:t>
      </w:r>
      <w:r>
        <w:t xml:space="preserve"> </w:t>
      </w:r>
    </w:p>
    <w:p w14:paraId="79891452" w14:textId="4340A062" w:rsidR="55712911" w:rsidRPr="00587B94" w:rsidRDefault="6D578E8D" w:rsidP="182F3E2F">
      <w:pPr>
        <w:rPr>
          <w:rFonts w:eastAsiaTheme="minorEastAsia" w:cstheme="minorBidi"/>
          <w:szCs w:val="22"/>
        </w:rPr>
      </w:pPr>
      <w:r>
        <w:t xml:space="preserve">BYD ha adottato </w:t>
      </w:r>
      <w:r w:rsidR="00844828">
        <w:t>il polverizzatore rotativo</w:t>
      </w:r>
      <w:r>
        <w:t xml:space="preserve"> ad alta velocità</w:t>
      </w:r>
      <w:r w:rsidR="00844828">
        <w:t xml:space="preserve"> tipo</w:t>
      </w:r>
      <w:r>
        <w:t xml:space="preserve"> </w:t>
      </w:r>
      <w:r>
        <w:rPr>
          <w:b/>
        </w:rPr>
        <w:t>Eco</w:t>
      </w:r>
      <w:r>
        <w:t>Bell3 di Dürr al fine di garantire una qualità di verniciatura impeccabile con una tonalità, un flusso e</w:t>
      </w:r>
      <w:r w:rsidR="00844828">
        <w:t>d</w:t>
      </w:r>
      <w:r>
        <w:t xml:space="preserve"> uno spessore </w:t>
      </w:r>
      <w:r w:rsidR="00844828">
        <w:t>uniforme del film vernice</w:t>
      </w:r>
      <w:r>
        <w:t xml:space="preserve">. In combinazione con l'avanzata tecnologia ambientale e di cambio colore, questa famiglia di </w:t>
      </w:r>
      <w:r w:rsidR="00844828">
        <w:t xml:space="preserve">polverizzatori rotativi </w:t>
      </w:r>
      <w:proofErr w:type="spellStart"/>
      <w:r>
        <w:t>consent</w:t>
      </w:r>
      <w:r w:rsidR="00844828">
        <w:t>onoi</w:t>
      </w:r>
      <w:proofErr w:type="spellEnd"/>
      <w:r>
        <w:t xml:space="preserve"> cambi di colore rapidi riduce</w:t>
      </w:r>
      <w:r w:rsidR="00844828">
        <w:t>ndo</w:t>
      </w:r>
      <w:r>
        <w:t xml:space="preserve"> il consumo di energia.</w:t>
      </w:r>
    </w:p>
    <w:p w14:paraId="2C2D2AF3" w14:textId="4C6114FF" w:rsidR="00700618" w:rsidRDefault="00700618" w:rsidP="182F3E2F">
      <w:pPr>
        <w:rPr>
          <w:rFonts w:eastAsiaTheme="minorEastAsia" w:cstheme="minorBidi"/>
          <w:szCs w:val="22"/>
        </w:rPr>
      </w:pPr>
      <w:r>
        <w:t xml:space="preserve">L'integrazione del sistema di verniciatura speciale standardizzato e modulare </w:t>
      </w:r>
      <w:proofErr w:type="spellStart"/>
      <w:r>
        <w:t>EcoSupply</w:t>
      </w:r>
      <w:proofErr w:type="spellEnd"/>
      <w:r>
        <w:t> P di Dürr aumenterà ulteriormente l'efficienza. Il sistema che può essere dotato di "</w:t>
      </w:r>
      <w:proofErr w:type="spellStart"/>
      <w:r>
        <w:t>pig</w:t>
      </w:r>
      <w:proofErr w:type="spellEnd"/>
      <w:r>
        <w:t xml:space="preserve">" riporta </w:t>
      </w:r>
      <w:r w:rsidR="00844828">
        <w:t>la</w:t>
      </w:r>
      <w:r>
        <w:t xml:space="preserve"> vernice </w:t>
      </w:r>
      <w:r w:rsidR="00844828">
        <w:t xml:space="preserve">non utilizzata </w:t>
      </w:r>
      <w:r>
        <w:t xml:space="preserve">nel contenitore, senza lasciare residui. In questo modo si riducono notevolmente i </w:t>
      </w:r>
      <w:r w:rsidR="00844828">
        <w:t xml:space="preserve">consumi </w:t>
      </w:r>
      <w:r>
        <w:t>di vernice e di solvente.</w:t>
      </w:r>
    </w:p>
    <w:p w14:paraId="150BCFDE" w14:textId="11515B95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2A46D18E" w14:textId="44947078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Per i vari modelli di veicoli elettrici di BYD, Dürr ha personalizzato i robot di pulizia con rulli piumati ad azione flessibile destinati a rimuovere efficacemente polvere e particelle di sporco dalle superfici complesse della carrozzeria. </w:t>
      </w:r>
    </w:p>
    <w:p w14:paraId="3956F5C8" w14:textId="7D086807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6426364F" w14:textId="1EA619F3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>Competenze globalizzate a sostegno delle case automobilistiche cinesi all'estero</w:t>
      </w:r>
      <w:r>
        <w:t xml:space="preserve"> </w:t>
      </w:r>
    </w:p>
    <w:p w14:paraId="46E054D8" w14:textId="3B8A10CE" w:rsidR="00004C5C" w:rsidRDefault="6D578E8D" w:rsidP="182F3E2F">
      <w:pPr>
        <w:rPr>
          <w:rFonts w:eastAsiaTheme="minorEastAsia" w:cstheme="minorBidi"/>
          <w:szCs w:val="22"/>
        </w:rPr>
      </w:pPr>
      <w:r>
        <w:t xml:space="preserve">Con 139 filiali in 33 paesi, Dürr sfrutta la propria esperienza </w:t>
      </w:r>
      <w:r w:rsidR="00AC7D96">
        <w:t xml:space="preserve">in </w:t>
      </w:r>
      <w:r>
        <w:t>progett</w:t>
      </w:r>
      <w:r w:rsidR="00AC7D96">
        <w:t>i</w:t>
      </w:r>
      <w:r>
        <w:t xml:space="preserve"> global</w:t>
      </w:r>
      <w:r w:rsidR="00AC7D96">
        <w:t>i</w:t>
      </w:r>
      <w:r>
        <w:t xml:space="preserve"> e le sue reti localizzate in tutta Europa, in tutto il Sud-Est asiatico e</w:t>
      </w:r>
      <w:r w:rsidR="00844828">
        <w:t>d</w:t>
      </w:r>
      <w:r>
        <w:t xml:space="preserve"> in tutto il Sud America per fornire un supporto completo alle case automobilistiche cinesi nella loro espansione a livello internazionale. La competenza di Dürr in materia di normative locali, progettazione ingegneristica, fabbricazione di apparecchiature e controllo intelligente garantisce un'esecuzione efficiente dei progetti, aiutando le case automobilistiche cinesi a stabilire una forte presenza all'estero. </w:t>
      </w:r>
    </w:p>
    <w:p w14:paraId="42538596" w14:textId="77777777" w:rsidR="00004C5C" w:rsidRDefault="00004C5C" w:rsidP="182F3E2F">
      <w:pPr>
        <w:rPr>
          <w:rFonts w:eastAsiaTheme="minorEastAsia" w:cstheme="minorBidi"/>
          <w:szCs w:val="22"/>
        </w:rPr>
      </w:pPr>
    </w:p>
    <w:p w14:paraId="4F8BBE42" w14:textId="4CCAD8A0" w:rsidR="00FF3CF6" w:rsidRDefault="00C30837" w:rsidP="182F3E2F">
      <w:pPr>
        <w:rPr>
          <w:rFonts w:eastAsiaTheme="minorEastAsia" w:cstheme="minorBidi"/>
          <w:szCs w:val="22"/>
        </w:rPr>
      </w:pPr>
      <w:r>
        <w:rPr>
          <w:rFonts w:ascii="SimHei" w:eastAsia="SimHei" w:hAnsi="SimHei"/>
          <w:b/>
          <w:noProof/>
          <w:lang w:eastAsia="zh-CN"/>
        </w:rPr>
        <w:lastRenderedPageBreak/>
        <w:drawing>
          <wp:inline distT="0" distB="0" distL="0" distR="0" wp14:anchorId="1CE55602" wp14:editId="2DDA5005">
            <wp:extent cx="4928235" cy="6570980"/>
            <wp:effectExtent l="0" t="0" r="5715" b="1270"/>
            <wp:docPr id="1411432043" name="图片 1" descr="Ein Bild, das Kleidung, Person, Man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432043" name="图片 1" descr="Ein Bild, das Kleidung, Person, Mann, Schuhwerk enthält.&#10;&#10;KI-generierte Inhalte können fehlerhaft sein.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657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DFC10" w14:textId="0579B298" w:rsidR="009F5AF6" w:rsidRPr="009F5AF6" w:rsidRDefault="009F5AF6" w:rsidP="009F5AF6">
      <w:pPr>
        <w:pStyle w:val="Flietext"/>
        <w:spacing w:line="240" w:lineRule="auto"/>
        <w:rPr>
          <w:noProof/>
          <w:sz w:val="17"/>
          <w:szCs w:val="17"/>
        </w:rPr>
      </w:pPr>
      <w:r>
        <w:br/>
      </w:r>
      <w:r w:rsidR="00AC7D96">
        <w:rPr>
          <w:b/>
          <w:sz w:val="17"/>
        </w:rPr>
        <w:t>Immagine 1</w:t>
      </w:r>
      <w:r>
        <w:rPr>
          <w:b/>
          <w:sz w:val="17"/>
        </w:rPr>
        <w:t xml:space="preserve">: </w:t>
      </w:r>
      <w:r>
        <w:rPr>
          <w:sz w:val="17"/>
        </w:rPr>
        <w:t>Dürr consegna il 19.000° robot al primo stabilimento europeo di BYD.</w:t>
      </w:r>
    </w:p>
    <w:p w14:paraId="3C961EFB" w14:textId="5FCBA716" w:rsidR="55712911" w:rsidRDefault="009F5AF6" w:rsidP="009F5AF6">
      <w:pPr>
        <w:pStyle w:val="Flietext"/>
        <w:spacing w:line="240" w:lineRule="auto"/>
      </w:pPr>
      <w:r>
        <w:rPr>
          <w:sz w:val="17"/>
        </w:rPr>
        <w:t xml:space="preserve">(da sinistra a destra): Marcus </w:t>
      </w:r>
      <w:proofErr w:type="spellStart"/>
      <w:r>
        <w:rPr>
          <w:sz w:val="17"/>
        </w:rPr>
        <w:t>Treppschuh</w:t>
      </w:r>
      <w:proofErr w:type="spellEnd"/>
      <w:r>
        <w:rPr>
          <w:sz w:val="17"/>
        </w:rPr>
        <w:t xml:space="preserve">, Senior Vice </w:t>
      </w:r>
      <w:proofErr w:type="spellStart"/>
      <w:r>
        <w:rPr>
          <w:sz w:val="17"/>
        </w:rPr>
        <w:t>President</w:t>
      </w:r>
      <w:proofErr w:type="spellEnd"/>
      <w:r>
        <w:rPr>
          <w:sz w:val="17"/>
        </w:rPr>
        <w:t xml:space="preserve"> di Dürr Systems AG, e Frank Zimmermann, Senior Manager Sales di Dürr.</w:t>
      </w:r>
      <w:r>
        <w:t xml:space="preserve"> </w:t>
      </w:r>
    </w:p>
    <w:p w14:paraId="43B2B0A2" w14:textId="77777777" w:rsidR="00D93281" w:rsidRDefault="00D93281" w:rsidP="009F5AF6">
      <w:pPr>
        <w:pStyle w:val="Flietext"/>
        <w:spacing w:line="240" w:lineRule="auto"/>
      </w:pPr>
    </w:p>
    <w:p w14:paraId="2E0540B8" w14:textId="7C72F4A7" w:rsidR="00D93281" w:rsidRDefault="00D93281" w:rsidP="009F5AF6">
      <w:pPr>
        <w:pStyle w:val="Flietext"/>
        <w:spacing w:line="240" w:lineRule="auto"/>
        <w:rPr>
          <w:rFonts w:eastAsiaTheme="minorEastAsia" w:cstheme="minorBidi"/>
          <w:b/>
          <w:szCs w:val="22"/>
        </w:rPr>
      </w:pPr>
      <w:r w:rsidRPr="00D93281">
        <w:rPr>
          <w:rFonts w:eastAsiaTheme="minorEastAsia" w:cstheme="minorBidi"/>
          <w:b/>
          <w:bCs/>
          <w:szCs w:val="22"/>
        </w:rPr>
        <w:lastRenderedPageBreak/>
        <w:t>Informazioni su Dürr</w:t>
      </w:r>
      <w:r w:rsidRPr="00D93281">
        <w:rPr>
          <w:rFonts w:eastAsiaTheme="minorEastAsia" w:cstheme="minorBidi"/>
          <w:szCs w:val="22"/>
        </w:rPr>
        <w:t>  </w:t>
      </w:r>
    </w:p>
    <w:p w14:paraId="1EAA500F" w14:textId="77777777" w:rsidR="009B2D4E" w:rsidRDefault="009B2D4E" w:rsidP="009B2D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Segrate, Milano) opera nei settori: impianti di verniciatura, sistemi di trattamento aria e tecnologie di efficienza energetica. Verind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Schenck Italia S.r.I.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</w:p>
    <w:p w14:paraId="06CE0746" w14:textId="77777777" w:rsidR="009B2D4E" w:rsidRDefault="009B2D4E" w:rsidP="009B2D4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C6B3636" w14:textId="64DC0C1A" w:rsidR="00D93281" w:rsidRPr="00133907" w:rsidRDefault="00D93281" w:rsidP="00F51AF5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  <w:r w:rsidRPr="00F51AF5">
        <w:rPr>
          <w:rFonts w:eastAsiaTheme="minorEastAsia" w:cstheme="minorBidi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Nel 2024 ha raggiunto un fatturato di € 4,7 miliardi. Il Gruppo Dürr conta oltre 18.400 dipendenti e 139 sedi commerciali in 33 paesi. A partire dal 1° gennaio 2025 le precedenti divisioni Paint and </w:t>
      </w:r>
      <w:proofErr w:type="spellStart"/>
      <w:r w:rsidRPr="00F51AF5">
        <w:rPr>
          <w:rFonts w:eastAsiaTheme="minorEastAsia" w:cstheme="minorBidi"/>
          <w:sz w:val="18"/>
          <w:szCs w:val="18"/>
        </w:rPr>
        <w:t>Final</w:t>
      </w:r>
      <w:proofErr w:type="spellEnd"/>
      <w:r w:rsidRPr="00F51AF5">
        <w:rPr>
          <w:rFonts w:eastAsiaTheme="minorEastAsia" w:cstheme="minorBidi"/>
          <w:sz w:val="18"/>
          <w:szCs w:val="18"/>
        </w:rPr>
        <w:t xml:space="preserve"> Assembly Systems e Application Technology sono state fuse per formare la nuova divisione Automotive. Dalla data sopra citata il gruppo Dürr opera quindi sul mercato con quattro divisioni: 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380BAEC7" w14:textId="77777777" w:rsidR="00D93281" w:rsidRPr="00F51AF5" w:rsidRDefault="00D93281" w:rsidP="00F51AF5">
      <w:pPr>
        <w:pStyle w:val="Flietext"/>
        <w:numPr>
          <w:ilvl w:val="0"/>
          <w:numId w:val="33"/>
        </w:numPr>
        <w:spacing w:line="240" w:lineRule="auto"/>
        <w:rPr>
          <w:rFonts w:eastAsiaTheme="minorEastAsia" w:cstheme="minorBidi"/>
          <w:sz w:val="18"/>
          <w:szCs w:val="18"/>
          <w:lang w:val="de-DE"/>
        </w:rPr>
      </w:pPr>
      <w:r w:rsidRPr="00F51AF5">
        <w:rPr>
          <w:rFonts w:eastAsiaTheme="minorEastAsia" w:cstheme="minorBidi"/>
          <w:b/>
          <w:bCs/>
          <w:sz w:val="18"/>
          <w:szCs w:val="18"/>
        </w:rPr>
        <w:t>Automotive:</w:t>
      </w:r>
      <w:r w:rsidRPr="00F51AF5">
        <w:rPr>
          <w:rFonts w:eastAsiaTheme="minorEastAsia" w:cstheme="minorBidi"/>
          <w:sz w:val="18"/>
          <w:szCs w:val="18"/>
        </w:rPr>
        <w:t xml:space="preserve"> tecnologie di verniciatura, assemblaggio finale, collaudo e tecnologie di riempimento </w:t>
      </w:r>
      <w:r w:rsidRPr="00F51AF5">
        <w:rPr>
          <w:rFonts w:eastAsiaTheme="minorEastAsia" w:cstheme="minorBidi"/>
          <w:sz w:val="18"/>
          <w:szCs w:val="18"/>
          <w:lang w:val="de-DE"/>
        </w:rPr>
        <w:t> </w:t>
      </w:r>
    </w:p>
    <w:p w14:paraId="333CD732" w14:textId="77777777" w:rsidR="00D93281" w:rsidRPr="00133907" w:rsidRDefault="00D93281" w:rsidP="00F51AF5">
      <w:pPr>
        <w:pStyle w:val="Flietext"/>
        <w:numPr>
          <w:ilvl w:val="0"/>
          <w:numId w:val="34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F51AF5">
        <w:rPr>
          <w:rFonts w:eastAsiaTheme="minorEastAsia" w:cstheme="minorBidi"/>
          <w:b/>
          <w:bCs/>
          <w:sz w:val="18"/>
          <w:szCs w:val="18"/>
        </w:rPr>
        <w:t>Industrial Automation:</w:t>
      </w:r>
      <w:r w:rsidRPr="00F51AF5">
        <w:rPr>
          <w:rFonts w:eastAsiaTheme="minorEastAsia" w:cstheme="minorBidi"/>
          <w:sz w:val="18"/>
          <w:szCs w:val="18"/>
        </w:rPr>
        <w:t xml:space="preserve"> sistemi automatizzati di assemblaggio e test per componenti automobilistici, dispositivi medici e beni di consumo nonché tecnologia di bilanciamento e sistemi di rivestimento per elettrodi batterie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401856E8" w14:textId="77777777" w:rsidR="00D93281" w:rsidRPr="00133907" w:rsidRDefault="00D93281" w:rsidP="00F51AF5">
      <w:pPr>
        <w:pStyle w:val="Flietext"/>
        <w:numPr>
          <w:ilvl w:val="0"/>
          <w:numId w:val="35"/>
        </w:numPr>
        <w:spacing w:line="240" w:lineRule="auto"/>
        <w:rPr>
          <w:rFonts w:eastAsiaTheme="minorEastAsia" w:cstheme="minorBidi"/>
          <w:sz w:val="18"/>
          <w:szCs w:val="18"/>
        </w:rPr>
      </w:pPr>
      <w:proofErr w:type="spellStart"/>
      <w:r w:rsidRPr="00F51AF5">
        <w:rPr>
          <w:rFonts w:eastAsiaTheme="minorEastAsia" w:cstheme="minorBidi"/>
          <w:b/>
          <w:bCs/>
          <w:sz w:val="18"/>
          <w:szCs w:val="18"/>
        </w:rPr>
        <w:t>Woodworking</w:t>
      </w:r>
      <w:proofErr w:type="spellEnd"/>
      <w:r w:rsidRPr="00F51AF5">
        <w:rPr>
          <w:rFonts w:eastAsiaTheme="minorEastAsia" w:cstheme="minorBidi"/>
          <w:b/>
          <w:bCs/>
          <w:sz w:val="18"/>
          <w:szCs w:val="18"/>
        </w:rPr>
        <w:t>:</w:t>
      </w:r>
      <w:r w:rsidRPr="00F51AF5">
        <w:rPr>
          <w:rFonts w:eastAsiaTheme="minorEastAsia" w:cstheme="minorBidi"/>
          <w:sz w:val="18"/>
          <w:szCs w:val="18"/>
        </w:rPr>
        <w:t xml:space="preserve"> macchine ed attrezzature per l‘industria della lavorazione del legno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00CACF89" w14:textId="77777777" w:rsidR="00D93281" w:rsidRPr="00133907" w:rsidRDefault="00D93281" w:rsidP="00F51AF5">
      <w:pPr>
        <w:pStyle w:val="Flietext"/>
        <w:numPr>
          <w:ilvl w:val="0"/>
          <w:numId w:val="36"/>
        </w:numPr>
        <w:spacing w:line="240" w:lineRule="auto"/>
        <w:rPr>
          <w:rFonts w:eastAsiaTheme="minorEastAsia" w:cstheme="minorBidi"/>
          <w:sz w:val="18"/>
          <w:szCs w:val="18"/>
        </w:rPr>
      </w:pPr>
      <w:proofErr w:type="spellStart"/>
      <w:r w:rsidRPr="00133907">
        <w:rPr>
          <w:rFonts w:eastAsiaTheme="minorEastAsia" w:cstheme="minorBidi"/>
          <w:b/>
          <w:bCs/>
          <w:sz w:val="18"/>
          <w:szCs w:val="18"/>
        </w:rPr>
        <w:t>Clean</w:t>
      </w:r>
      <w:proofErr w:type="spellEnd"/>
      <w:r w:rsidRPr="00133907">
        <w:rPr>
          <w:rFonts w:eastAsiaTheme="minorEastAsia" w:cstheme="minorBidi"/>
          <w:b/>
          <w:bCs/>
          <w:sz w:val="18"/>
          <w:szCs w:val="18"/>
        </w:rPr>
        <w:t xml:space="preserve"> Technology Systems </w:t>
      </w:r>
      <w:proofErr w:type="spellStart"/>
      <w:r w:rsidRPr="00133907">
        <w:rPr>
          <w:rFonts w:eastAsiaTheme="minorEastAsia" w:cstheme="minorBidi"/>
          <w:b/>
          <w:bCs/>
          <w:sz w:val="18"/>
          <w:szCs w:val="18"/>
        </w:rPr>
        <w:t>Environmental</w:t>
      </w:r>
      <w:proofErr w:type="spellEnd"/>
      <w:r w:rsidRPr="00F51AF5">
        <w:rPr>
          <w:rFonts w:eastAsiaTheme="minorEastAsia" w:cstheme="minorBidi"/>
          <w:b/>
          <w:bCs/>
          <w:sz w:val="18"/>
          <w:szCs w:val="18"/>
        </w:rPr>
        <w:t>:</w:t>
      </w:r>
      <w:r w:rsidRPr="00F51AF5">
        <w:rPr>
          <w:rFonts w:eastAsiaTheme="minorEastAsia" w:cstheme="minorBidi"/>
          <w:sz w:val="18"/>
          <w:szCs w:val="18"/>
        </w:rPr>
        <w:t xml:space="preserve"> sistemi di controllo dell’inquinamento atmosferico e per l’abbattimento del rumore</w:t>
      </w:r>
      <w:r w:rsidRPr="00133907">
        <w:rPr>
          <w:rFonts w:eastAsiaTheme="minorEastAsia" w:cstheme="minorBidi"/>
          <w:sz w:val="18"/>
          <w:szCs w:val="18"/>
        </w:rPr>
        <w:t> </w:t>
      </w:r>
    </w:p>
    <w:p w14:paraId="6791C630" w14:textId="77777777" w:rsidR="00D93281" w:rsidRPr="00133907" w:rsidRDefault="00D93281" w:rsidP="00F51AF5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6DE02555" w14:textId="77777777" w:rsidR="00D93281" w:rsidRPr="00F51AF5" w:rsidRDefault="00D93281" w:rsidP="00F51AF5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12F12F6E" w14:textId="77777777" w:rsidR="00D93281" w:rsidRPr="00D93281" w:rsidRDefault="00D93281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2EB0CB57" w14:textId="77777777" w:rsidR="00F90896" w:rsidRDefault="00F90896" w:rsidP="00D93281">
      <w:pPr>
        <w:pStyle w:val="Flietext"/>
        <w:rPr>
          <w:rFonts w:eastAsiaTheme="minorEastAsia" w:cstheme="minorBidi"/>
          <w:b/>
          <w:bCs/>
          <w:sz w:val="21"/>
          <w:szCs w:val="21"/>
        </w:rPr>
        <w:sectPr w:rsidR="00F90896" w:rsidSect="00B143FE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3515" w:right="2778" w:bottom="1701" w:left="1361" w:header="794" w:footer="839" w:gutter="0"/>
          <w:cols w:space="708"/>
          <w:formProt w:val="0"/>
          <w:titlePg/>
          <w:docGrid w:linePitch="360"/>
        </w:sectPr>
      </w:pPr>
    </w:p>
    <w:p w14:paraId="25A4CCE9" w14:textId="77777777" w:rsidR="00D93281" w:rsidRPr="00F90896" w:rsidRDefault="00D93281" w:rsidP="00D93281">
      <w:pPr>
        <w:pStyle w:val="Flietext"/>
        <w:rPr>
          <w:rFonts w:eastAsiaTheme="minorEastAsia" w:cstheme="minorBidi"/>
          <w:b/>
          <w:sz w:val="21"/>
          <w:szCs w:val="21"/>
          <w:lang w:val="de-DE"/>
        </w:rPr>
      </w:pPr>
      <w:r w:rsidRPr="00F90896">
        <w:rPr>
          <w:rFonts w:eastAsiaTheme="minorEastAsia" w:cstheme="minorBidi"/>
          <w:b/>
          <w:bCs/>
          <w:sz w:val="21"/>
          <w:szCs w:val="21"/>
        </w:rPr>
        <w:t>Contatti</w:t>
      </w:r>
      <w:r w:rsidRPr="00F90896">
        <w:rPr>
          <w:rFonts w:eastAsiaTheme="minorEastAsia" w:cstheme="minorBidi"/>
          <w:b/>
          <w:sz w:val="21"/>
          <w:szCs w:val="21"/>
          <w:lang w:val="de-DE"/>
        </w:rPr>
        <w:t> </w:t>
      </w:r>
    </w:p>
    <w:p w14:paraId="3E55D924" w14:textId="77777777" w:rsidR="00D93281" w:rsidRPr="00F90896" w:rsidRDefault="00D93281" w:rsidP="00D93281">
      <w:pPr>
        <w:pStyle w:val="Flietext"/>
        <w:rPr>
          <w:rFonts w:eastAsiaTheme="minorEastAsia" w:cstheme="minorBidi"/>
          <w:sz w:val="21"/>
          <w:szCs w:val="21"/>
          <w:lang w:val="en-US"/>
        </w:rPr>
      </w:pPr>
      <w:r w:rsidRPr="00F90896">
        <w:rPr>
          <w:rFonts w:eastAsiaTheme="minorEastAsia" w:cstheme="minorBidi"/>
          <w:sz w:val="21"/>
          <w:szCs w:val="21"/>
        </w:rPr>
        <w:t>Gabriele De Rossi</w:t>
      </w:r>
      <w:r w:rsidRPr="00F90896">
        <w:rPr>
          <w:rFonts w:eastAsiaTheme="minorEastAsia" w:cstheme="minorBidi"/>
          <w:sz w:val="21"/>
          <w:szCs w:val="21"/>
          <w:lang w:val="de-DE"/>
        </w:rPr>
        <w:t> </w:t>
      </w:r>
      <w:r w:rsidRPr="00F90896">
        <w:rPr>
          <w:rFonts w:eastAsiaTheme="minorEastAsia" w:cstheme="minorBidi"/>
          <w:sz w:val="21"/>
          <w:szCs w:val="21"/>
          <w:lang w:val="de-DE"/>
        </w:rPr>
        <w:br/>
      </w:r>
      <w:r w:rsidRPr="00F90896">
        <w:rPr>
          <w:rFonts w:eastAsiaTheme="minorEastAsia" w:cstheme="minorBidi"/>
          <w:sz w:val="21"/>
          <w:szCs w:val="21"/>
        </w:rPr>
        <w:t>Verind S.p.A.</w:t>
      </w:r>
      <w:r w:rsidRPr="00F90896">
        <w:rPr>
          <w:rFonts w:eastAsiaTheme="minorEastAsia" w:cstheme="minorBidi"/>
          <w:sz w:val="21"/>
          <w:szCs w:val="21"/>
          <w:lang w:val="de-DE"/>
        </w:rPr>
        <w:t> </w:t>
      </w:r>
      <w:r w:rsidRPr="00F90896">
        <w:rPr>
          <w:rFonts w:eastAsiaTheme="minorEastAsia" w:cstheme="minorBidi"/>
          <w:sz w:val="21"/>
          <w:szCs w:val="21"/>
          <w:lang w:val="de-DE"/>
        </w:rPr>
        <w:br/>
      </w:r>
      <w:r w:rsidRPr="00F90896">
        <w:rPr>
          <w:rFonts w:eastAsiaTheme="minorEastAsia" w:cstheme="minorBidi"/>
          <w:sz w:val="21"/>
          <w:szCs w:val="21"/>
          <w:lang w:val="en-US"/>
        </w:rPr>
        <w:t>Application Technology </w:t>
      </w:r>
      <w:r w:rsidRPr="00F90896">
        <w:rPr>
          <w:rFonts w:eastAsiaTheme="minorEastAsia" w:cstheme="minorBidi"/>
          <w:sz w:val="21"/>
          <w:szCs w:val="21"/>
          <w:lang w:val="en-US"/>
        </w:rPr>
        <w:br/>
        <w:t>APT Auto - Service </w:t>
      </w:r>
      <w:r w:rsidRPr="00F90896">
        <w:rPr>
          <w:rFonts w:eastAsiaTheme="minorEastAsia" w:cstheme="minorBidi"/>
          <w:sz w:val="21"/>
          <w:szCs w:val="21"/>
          <w:lang w:val="en-US"/>
        </w:rPr>
        <w:br/>
        <w:t>Phone +39 02 95951726 </w:t>
      </w:r>
      <w:r w:rsidRPr="00F90896">
        <w:rPr>
          <w:rFonts w:eastAsiaTheme="minorEastAsia" w:cstheme="minorBidi"/>
          <w:sz w:val="21"/>
          <w:szCs w:val="21"/>
          <w:lang w:val="en-US"/>
        </w:rPr>
        <w:br/>
        <w:t xml:space="preserve">E-Mail </w:t>
      </w:r>
      <w:hyperlink r:id="rId17" w:tgtFrame="_blank" w:history="1">
        <w:r w:rsidRPr="00F90896">
          <w:rPr>
            <w:rStyle w:val="Collegamentoipertestuale"/>
            <w:rFonts w:eastAsiaTheme="minorEastAsia" w:cstheme="minorBidi"/>
            <w:sz w:val="21"/>
            <w:szCs w:val="21"/>
            <w:lang w:val="en-US"/>
          </w:rPr>
          <w:t>Gabriele.DeRossi@verind.it</w:t>
        </w:r>
      </w:hyperlink>
      <w:r w:rsidRPr="00F90896">
        <w:rPr>
          <w:rFonts w:eastAsiaTheme="minorEastAsia" w:cstheme="minorBidi"/>
          <w:sz w:val="21"/>
          <w:szCs w:val="21"/>
          <w:lang w:val="en-US"/>
        </w:rPr>
        <w:t> </w:t>
      </w:r>
    </w:p>
    <w:p w14:paraId="3A49B488" w14:textId="77777777" w:rsidR="00F90896" w:rsidRDefault="00D93281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  <w:r w:rsidRPr="00F90896">
        <w:rPr>
          <w:rFonts w:eastAsiaTheme="minorEastAsia" w:cstheme="minorBidi"/>
          <w:sz w:val="21"/>
          <w:szCs w:val="21"/>
        </w:rPr>
        <w:t xml:space="preserve">Internet </w:t>
      </w:r>
      <w:hyperlink r:id="rId18" w:tgtFrame="_blank" w:history="1">
        <w:r w:rsidRPr="00F90896">
          <w:rPr>
            <w:rStyle w:val="Collegamentoipertestuale"/>
            <w:rFonts w:eastAsiaTheme="minorEastAsia" w:cstheme="minorBidi"/>
            <w:sz w:val="21"/>
            <w:szCs w:val="21"/>
          </w:rPr>
          <w:t>www.verind.it</w:t>
        </w:r>
      </w:hyperlink>
      <w:r w:rsidRPr="00F90896">
        <w:rPr>
          <w:rFonts w:eastAsiaTheme="minorEastAsia" w:cstheme="minorBidi"/>
          <w:sz w:val="21"/>
          <w:szCs w:val="21"/>
          <w:lang w:val="de-DE"/>
        </w:rPr>
        <w:t> </w:t>
      </w:r>
    </w:p>
    <w:p w14:paraId="00F4AF5C" w14:textId="77777777" w:rsidR="00F90896" w:rsidRDefault="00F90896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</w:p>
    <w:p w14:paraId="6BBE83AB" w14:textId="77777777" w:rsidR="00F90896" w:rsidRDefault="00F90896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</w:p>
    <w:p w14:paraId="5EF1E370" w14:textId="77777777" w:rsidR="00F90896" w:rsidRDefault="00F90896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</w:p>
    <w:p w14:paraId="75B2E5A3" w14:textId="5287AECC" w:rsidR="00D93281" w:rsidRPr="00F90896" w:rsidRDefault="00D93281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  <w:r w:rsidRPr="00F90896">
        <w:rPr>
          <w:rFonts w:eastAsiaTheme="minorEastAsia" w:cstheme="minorBidi"/>
          <w:sz w:val="21"/>
          <w:szCs w:val="21"/>
          <w:u w:val="single"/>
        </w:rPr>
        <w:t>Ufficio Stampa:</w:t>
      </w:r>
      <w:r w:rsidRPr="00F90896">
        <w:rPr>
          <w:rFonts w:eastAsiaTheme="minorEastAsia" w:cstheme="minorBidi"/>
          <w:sz w:val="21"/>
          <w:szCs w:val="21"/>
        </w:rPr>
        <w:t> </w:t>
      </w:r>
      <w:r w:rsidRPr="00F90896">
        <w:rPr>
          <w:rFonts w:eastAsiaTheme="minorEastAsia" w:cstheme="minorBidi"/>
          <w:sz w:val="21"/>
          <w:szCs w:val="21"/>
          <w:lang w:val="de-DE"/>
        </w:rPr>
        <w:t> </w:t>
      </w:r>
    </w:p>
    <w:p w14:paraId="6B20A4DC" w14:textId="77777777" w:rsidR="00D93281" w:rsidRPr="00F90896" w:rsidRDefault="00D93281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  <w:r w:rsidRPr="00F90896">
        <w:rPr>
          <w:rFonts w:eastAsiaTheme="minorEastAsia" w:cstheme="minorBidi"/>
          <w:sz w:val="21"/>
          <w:szCs w:val="21"/>
        </w:rPr>
        <w:t xml:space="preserve">Soluzione Group </w:t>
      </w:r>
      <w:proofErr w:type="spellStart"/>
      <w:r w:rsidRPr="00F90896">
        <w:rPr>
          <w:rFonts w:eastAsiaTheme="minorEastAsia" w:cstheme="minorBidi"/>
          <w:sz w:val="21"/>
          <w:szCs w:val="21"/>
        </w:rPr>
        <w:t>Srl</w:t>
      </w:r>
      <w:proofErr w:type="spellEnd"/>
      <w:r w:rsidRPr="00F90896">
        <w:rPr>
          <w:rFonts w:eastAsiaTheme="minorEastAsia" w:cstheme="minorBidi"/>
          <w:sz w:val="21"/>
          <w:szCs w:val="21"/>
        </w:rPr>
        <w:t> </w:t>
      </w:r>
      <w:r w:rsidRPr="00F90896">
        <w:rPr>
          <w:rFonts w:eastAsiaTheme="minorEastAsia" w:cstheme="minorBidi"/>
          <w:sz w:val="21"/>
          <w:szCs w:val="21"/>
          <w:lang w:val="de-DE"/>
        </w:rPr>
        <w:t> </w:t>
      </w:r>
    </w:p>
    <w:p w14:paraId="5E61757F" w14:textId="77777777" w:rsidR="00D93281" w:rsidRPr="00F90896" w:rsidRDefault="00D93281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  <w:r w:rsidRPr="00F90896">
        <w:rPr>
          <w:rFonts w:eastAsiaTheme="minorEastAsia" w:cstheme="minorBidi"/>
          <w:sz w:val="21"/>
          <w:szCs w:val="21"/>
        </w:rPr>
        <w:t>Michela Bracchi </w:t>
      </w:r>
      <w:r w:rsidRPr="00F90896">
        <w:rPr>
          <w:rFonts w:eastAsiaTheme="minorEastAsia" w:cstheme="minorBidi"/>
          <w:sz w:val="21"/>
          <w:szCs w:val="21"/>
          <w:lang w:val="de-DE"/>
        </w:rPr>
        <w:t> </w:t>
      </w:r>
    </w:p>
    <w:p w14:paraId="5BE5606D" w14:textId="3F44F985" w:rsidR="00D93281" w:rsidRPr="00F90896" w:rsidRDefault="00D93281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  <w:r w:rsidRPr="000A0046">
        <w:rPr>
          <w:rFonts w:eastAsiaTheme="minorEastAsia" w:cstheme="minorBidi"/>
          <w:sz w:val="21"/>
          <w:szCs w:val="21"/>
        </w:rPr>
        <w:t xml:space="preserve">Tel. </w:t>
      </w:r>
      <w:r w:rsidRPr="000A0046">
        <w:rPr>
          <w:rFonts w:eastAsiaTheme="minorEastAsia" w:cstheme="minorBidi"/>
          <w:sz w:val="21"/>
          <w:szCs w:val="21"/>
          <w:u w:val="single"/>
        </w:rPr>
        <w:t>+ 39</w:t>
      </w:r>
      <w:r w:rsidRPr="000A0046">
        <w:rPr>
          <w:rFonts w:eastAsiaTheme="minorEastAsia" w:cstheme="minorBidi"/>
          <w:sz w:val="21"/>
          <w:szCs w:val="21"/>
        </w:rPr>
        <w:t> </w:t>
      </w:r>
      <w:r w:rsidRPr="000A0046">
        <w:rPr>
          <w:rFonts w:eastAsiaTheme="minorEastAsia" w:cstheme="minorBidi"/>
          <w:sz w:val="21"/>
          <w:szCs w:val="21"/>
          <w:u w:val="single"/>
        </w:rPr>
        <w:t>337 222141</w:t>
      </w:r>
      <w:r w:rsidRPr="00F90896">
        <w:rPr>
          <w:rFonts w:eastAsiaTheme="minorEastAsia" w:cstheme="minorBidi"/>
          <w:sz w:val="21"/>
          <w:szCs w:val="21"/>
          <w:lang w:val="de-DE"/>
        </w:rPr>
        <w:t> </w:t>
      </w:r>
    </w:p>
    <w:p w14:paraId="09B126E5" w14:textId="18209B68" w:rsidR="00D93281" w:rsidRPr="00F90896" w:rsidRDefault="00D93281" w:rsidP="00D93281">
      <w:pPr>
        <w:pStyle w:val="Flietext"/>
        <w:rPr>
          <w:rFonts w:eastAsiaTheme="minorEastAsia" w:cstheme="minorBidi"/>
          <w:sz w:val="21"/>
          <w:szCs w:val="21"/>
          <w:lang w:val="de-DE"/>
        </w:rPr>
      </w:pPr>
      <w:r w:rsidRPr="00F90896">
        <w:rPr>
          <w:rFonts w:eastAsiaTheme="minorEastAsia" w:cstheme="minorBidi"/>
          <w:sz w:val="21"/>
          <w:szCs w:val="21"/>
        </w:rPr>
        <w:t>E-mail</w:t>
      </w:r>
      <w:r w:rsidR="00F90896" w:rsidRPr="00F90896">
        <w:rPr>
          <w:rFonts w:eastAsiaTheme="minorEastAsia" w:cstheme="minorBidi"/>
          <w:sz w:val="21"/>
          <w:szCs w:val="21"/>
        </w:rPr>
        <w:t xml:space="preserve"> </w:t>
      </w:r>
      <w:hyperlink r:id="rId19" w:history="1">
        <w:r w:rsidR="00F90896" w:rsidRPr="00F90896">
          <w:rPr>
            <w:rStyle w:val="Collegamentoipertestuale"/>
            <w:rFonts w:eastAsiaTheme="minorEastAsia" w:cstheme="minorBidi"/>
            <w:sz w:val="21"/>
            <w:szCs w:val="21"/>
          </w:rPr>
          <w:t>bracchi@soluzionegroup.com</w:t>
        </w:r>
      </w:hyperlink>
      <w:r w:rsidRPr="00F90896">
        <w:rPr>
          <w:rFonts w:eastAsiaTheme="minorEastAsia" w:cstheme="minorBidi"/>
          <w:sz w:val="21"/>
          <w:szCs w:val="21"/>
          <w:lang w:val="de-DE"/>
        </w:rPr>
        <w:t> </w:t>
      </w:r>
    </w:p>
    <w:p w14:paraId="4F75A06C" w14:textId="77777777" w:rsidR="00F90896" w:rsidRDefault="00F90896" w:rsidP="009F5AF6">
      <w:pPr>
        <w:pStyle w:val="Flietext"/>
        <w:spacing w:line="240" w:lineRule="auto"/>
        <w:rPr>
          <w:rFonts w:eastAsiaTheme="minorEastAsia" w:cstheme="minorBidi"/>
          <w:b/>
          <w:szCs w:val="22"/>
          <w:lang w:val="de-DE"/>
        </w:rPr>
        <w:sectPr w:rsidR="00F90896" w:rsidSect="00F90896">
          <w:type w:val="continuous"/>
          <w:pgSz w:w="11900" w:h="16840"/>
          <w:pgMar w:top="3515" w:right="2778" w:bottom="1701" w:left="1361" w:header="794" w:footer="839" w:gutter="0"/>
          <w:cols w:num="2" w:space="708"/>
          <w:formProt w:val="0"/>
          <w:titlePg/>
          <w:docGrid w:linePitch="360"/>
        </w:sectPr>
      </w:pPr>
    </w:p>
    <w:p w14:paraId="735A7D21" w14:textId="77777777" w:rsidR="00D93281" w:rsidRPr="00D93281" w:rsidRDefault="00D93281" w:rsidP="009F5AF6">
      <w:pPr>
        <w:pStyle w:val="Flietext"/>
        <w:spacing w:line="240" w:lineRule="auto"/>
        <w:rPr>
          <w:rFonts w:eastAsiaTheme="minorEastAsia" w:cstheme="minorBidi"/>
          <w:b/>
          <w:szCs w:val="22"/>
          <w:lang w:val="de-DE"/>
        </w:rPr>
      </w:pPr>
    </w:p>
    <w:sectPr w:rsidR="00D93281" w:rsidRPr="00D93281" w:rsidSect="00F90896">
      <w:type w:val="continuous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DBB2" w14:textId="77777777" w:rsidR="000647C7" w:rsidRDefault="000647C7" w:rsidP="00D9165E">
      <w:r>
        <w:separator/>
      </w:r>
    </w:p>
  </w:endnote>
  <w:endnote w:type="continuationSeparator" w:id="0">
    <w:p w14:paraId="5B7D349E" w14:textId="77777777" w:rsidR="000647C7" w:rsidRDefault="000647C7" w:rsidP="00D9165E">
      <w:r>
        <w:continuationSeparator/>
      </w:r>
    </w:p>
  </w:endnote>
  <w:endnote w:type="continuationNotice" w:id="1">
    <w:p w14:paraId="756CE570" w14:textId="77777777" w:rsidR="000647C7" w:rsidRDefault="000647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4BE9" w14:textId="764EAC72" w:rsidR="00933130" w:rsidRDefault="00933130">
    <w:pPr>
      <w:pStyle w:val="Pidipa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&#13;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3F28B0F7" w:rsidR="00B143FE" w:rsidRPr="00FA5FBE" w:rsidRDefault="00FA5FBE" w:rsidP="00FA5FBE">
    <w:pPr>
      <w:pStyle w:val="Intestazion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0A0046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A0046">
      <w:instrText>4</w:instrText>
    </w:r>
    <w:r w:rsidRPr="005218C8">
      <w:fldChar w:fldCharType="end"/>
    </w:r>
    <w:r w:rsidRPr="005218C8">
      <w:instrText>/</w:instrText>
    </w:r>
    <w:fldSimple w:instr="NUMPAGES  \* MERGEFORMAT">
      <w:r w:rsidR="000A0046">
        <w:instrText>4</w:instrText>
      </w:r>
    </w:fldSimple>
    <w:r w:rsidRPr="005218C8">
      <w:instrText>" "</w:instrText>
    </w:r>
    <w:r w:rsidRPr="005218C8">
      <w:fldChar w:fldCharType="separate"/>
    </w:r>
    <w:r w:rsidR="000A0046">
      <w:t>4</w:t>
    </w:r>
    <w:r w:rsidR="000A0046" w:rsidRPr="005218C8">
      <w:t>/</w:t>
    </w:r>
    <w:r w:rsidR="000A0046">
      <w:t>4</w:t>
    </w:r>
    <w:r w:rsidRPr="005218C8">
      <w:fldChar w:fldCharType="end"/>
    </w:r>
    <w:r>
      <w:tab/>
    </w:r>
    <w:ins w:id="0" w:author="Michela Bracchi" w:date="2024-11-04T11:07:00Z">
      <w:r w:rsidR="000A0046">
        <w:rPr>
          <w:lang w:eastAsia="it-IT"/>
        </w:rPr>
        <mc:AlternateContent>
          <mc:Choice Requires="wps">
            <w:drawing>
              <wp:anchor distT="0" distB="0" distL="114300" distR="114300" simplePos="0" relativeHeight="251660293" behindDoc="1" locked="0" layoutInCell="1" allowOverlap="1" wp14:anchorId="55C5D793" wp14:editId="21EBFC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342" cy="439420"/>
                <wp:effectExtent l="0" t="0" r="0" b="0"/>
                <wp:wrapNone/>
                <wp:docPr id="1778913520" name="Casella di testo 177891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42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5141F" w14:textId="77777777" w:rsidR="000A0046" w:rsidRPr="004610AB" w:rsidRDefault="000A0046" w:rsidP="000A004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proofErr w:type="spellStart"/>
                            <w:r w:rsidRPr="004610AB">
                              <w:rPr>
                                <w:sz w:val="13"/>
                                <w:szCs w:val="13"/>
                              </w:rPr>
                              <w:t>Com</w:t>
                            </w:r>
                            <w:proofErr w:type="spellEnd"/>
                            <w:r w:rsidRPr="004610AB">
                              <w:rPr>
                                <w:sz w:val="13"/>
                                <w:szCs w:val="13"/>
                              </w:rPr>
                              <w:t xml:space="preserve">.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8 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Rev. 0 (22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115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5D793" id="_x0000_t202" coordsize="21600,21600" o:spt="202" path="m,l,21600r21600,l21600,xe">
                <v:stroke joinstyle="miter"/>
                <v:path gradientshapeok="t" o:connecttype="rect"/>
              </v:shapetype>
              <v:shape id="Casella di testo 1778913520" o:spid="_x0000_s1028" type="#_x0000_t202" style="position:absolute;margin-left:0;margin-top:0;width:118.7pt;height:34.6pt;z-index:-251656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" filled="f" stroked="f">
                <v:textbox inset=",7.2pt,,7.2pt">
                  <w:txbxContent>
                    <w:p w14:paraId="1A25141F" w14:textId="77777777" w:rsidR="000A0046" w:rsidRPr="004610AB" w:rsidRDefault="000A0046" w:rsidP="000A0046">
                      <w:pPr>
                        <w:rPr>
                          <w:sz w:val="13"/>
                          <w:szCs w:val="13"/>
                        </w:rPr>
                      </w:pPr>
                      <w:proofErr w:type="spellStart"/>
                      <w:r w:rsidRPr="004610AB">
                        <w:rPr>
                          <w:sz w:val="13"/>
                          <w:szCs w:val="13"/>
                        </w:rPr>
                        <w:t>Com</w:t>
                      </w:r>
                      <w:proofErr w:type="spellEnd"/>
                      <w:r w:rsidRPr="004610AB">
                        <w:rPr>
                          <w:sz w:val="13"/>
                          <w:szCs w:val="13"/>
                        </w:rPr>
                        <w:t xml:space="preserve">. </w:t>
                      </w:r>
                      <w:r>
                        <w:rPr>
                          <w:sz w:val="13"/>
                          <w:szCs w:val="13"/>
                        </w:rPr>
                        <w:t xml:space="preserve">8 </w:t>
                      </w:r>
                      <w:r w:rsidRPr="004610AB">
                        <w:rPr>
                          <w:sz w:val="13"/>
                          <w:szCs w:val="13"/>
                        </w:rPr>
                        <w:t>Rev. 0 (22</w:t>
                      </w:r>
                      <w:r>
                        <w:rPr>
                          <w:sz w:val="13"/>
                          <w:szCs w:val="13"/>
                        </w:rPr>
                        <w:t>5</w:t>
                      </w:r>
                      <w:r w:rsidRPr="004610AB">
                        <w:rPr>
                          <w:sz w:val="13"/>
                          <w:szCs w:val="13"/>
                        </w:rPr>
                        <w:t>.</w:t>
                      </w:r>
                      <w:r>
                        <w:rPr>
                          <w:sz w:val="13"/>
                          <w:szCs w:val="13"/>
                        </w:rPr>
                        <w:t>115</w:t>
                      </w:r>
                      <w:r w:rsidRPr="004610AB">
                        <w:rPr>
                          <w:sz w:val="13"/>
                          <w:szCs w:val="13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ins>
    <w:r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2385E6CF" w:rsidR="00B143FE" w:rsidRPr="005218C8" w:rsidRDefault="00B143FE" w:rsidP="00EB19AD">
    <w:pPr>
      <w:pStyle w:val="Intestazion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0A0046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A0046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0A0046">
        <w:instrText>4</w:instrText>
      </w:r>
    </w:fldSimple>
    <w:r w:rsidRPr="005218C8">
      <w:instrText>" "</w:instrText>
    </w:r>
    <w:r w:rsidRPr="005218C8">
      <w:fldChar w:fldCharType="separate"/>
    </w:r>
    <w:r w:rsidR="000A0046">
      <w:t>1</w:t>
    </w:r>
    <w:r w:rsidR="000A0046" w:rsidRPr="005218C8">
      <w:t>/</w:t>
    </w:r>
    <w:r w:rsidR="000A0046">
      <w:t>4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BD52A" w14:textId="77777777" w:rsidR="000647C7" w:rsidRDefault="000647C7" w:rsidP="00D9165E">
      <w:r>
        <w:separator/>
      </w:r>
    </w:p>
  </w:footnote>
  <w:footnote w:type="continuationSeparator" w:id="0">
    <w:p w14:paraId="436091B1" w14:textId="77777777" w:rsidR="000647C7" w:rsidRDefault="000647C7" w:rsidP="00D9165E">
      <w:r>
        <w:continuationSeparator/>
      </w:r>
    </w:p>
  </w:footnote>
  <w:footnote w:type="continuationNotice" w:id="1">
    <w:p w14:paraId="324B0692" w14:textId="77777777" w:rsidR="000647C7" w:rsidRDefault="000647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2B7AF21B" w:rsidR="00B143FE" w:rsidRPr="00F73F1D" w:rsidRDefault="006B46A6" w:rsidP="005218C8">
    <w:pPr>
      <w:pStyle w:val="Intestazion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6A6AD08" wp14:editId="6348E0B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AEA9E3" w14:textId="77777777" w:rsidR="006B46A6" w:rsidRPr="00292201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9220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18B82A95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29220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133907">
                            <w:rPr>
                              <w:lang w:val="en-US"/>
                            </w:rPr>
                            <w:t>34</w:t>
                          </w:r>
                        </w:p>
                        <w:p w14:paraId="6C4643AF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E9F7B32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46194A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4744E37B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8D7B6FB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6939818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273EB38D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A6AD0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" filled="f" stroked="f" strokeweight=".5pt">
              <v:textbox inset="0,0,0,0">
                <w:txbxContent>
                  <w:p w14:paraId="05AEA9E3" w14:textId="77777777" w:rsidR="006B46A6" w:rsidRPr="00292201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9220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18B82A95" w14:textId="77777777" w:rsidR="006B46A6" w:rsidRPr="00133907" w:rsidRDefault="006B46A6" w:rsidP="006B46A6">
                    <w:pPr>
                      <w:pStyle w:val="Kontaktdaten"/>
                      <w:rPr>
                        <w:lang w:val="en-US"/>
                      </w:rPr>
                    </w:pPr>
                    <w:r w:rsidRPr="00292201">
                      <w:rPr>
                        <w:lang w:val="de-DE"/>
                      </w:rPr>
                      <w:t xml:space="preserve">Carl-Benz-Str. </w:t>
                    </w:r>
                    <w:r w:rsidRPr="00133907">
                      <w:rPr>
                        <w:lang w:val="en-US"/>
                      </w:rPr>
                      <w:t>34</w:t>
                    </w:r>
                  </w:p>
                  <w:p w14:paraId="6C4643AF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>74321 Bietigheim-Bissingen</w:t>
                    </w:r>
                  </w:p>
                  <w:p w14:paraId="5E9F7B32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46194A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 xml:space="preserve">Tel.: +49 7142 78-0 </w:t>
                    </w:r>
                  </w:p>
                  <w:p w14:paraId="4744E37B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 xml:space="preserve">Fax: +49 7142 78-2107 </w:t>
                    </w:r>
                  </w:p>
                  <w:p w14:paraId="38D7B6FB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6939818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 xml:space="preserve">info@durr.com </w:t>
                    </w:r>
                  </w:p>
                  <w:p w14:paraId="273EB38D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6CC417D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Intestazion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Intestazione"/>
    </w:pPr>
  </w:p>
  <w:p w14:paraId="42F14B11" w14:textId="77777777" w:rsidR="00B143FE" w:rsidRDefault="00B143FE" w:rsidP="005218C8">
    <w:pPr>
      <w:pStyle w:val="Intestazione"/>
    </w:pPr>
  </w:p>
  <w:p w14:paraId="3DD9B2BA" w14:textId="77777777" w:rsidR="00B143FE" w:rsidRDefault="00B143FE" w:rsidP="005218C8">
    <w:pPr>
      <w:pStyle w:val="Intestazione"/>
    </w:pPr>
  </w:p>
  <w:p w14:paraId="63AA6475" w14:textId="77777777" w:rsidR="00B143FE" w:rsidRDefault="00B143FE" w:rsidP="00D9165E"/>
  <w:p w14:paraId="1ADCC302" w14:textId="6CE2A713" w:rsidR="00B143FE" w:rsidRDefault="006B46A6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4E30806F" wp14:editId="35BBF7F8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1162202897" name="Textfeld 11622028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8335AC" w14:textId="77777777" w:rsidR="006B46A6" w:rsidRPr="00292201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9220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7FAEEE48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29220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133907">
                            <w:rPr>
                              <w:lang w:val="en-US"/>
                            </w:rPr>
                            <w:t>34</w:t>
                          </w:r>
                        </w:p>
                        <w:p w14:paraId="74F84873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4004D33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9E8D3F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F9D7D22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7D653A0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452E58A" w14:textId="77777777" w:rsidR="006B46A6" w:rsidRPr="00133907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390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B3C8C64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30806F" id="_x0000_t202" coordsize="21600,21600" o:spt="202" path="m,l,21600r21600,l21600,xe">
              <v:stroke joinstyle="miter"/>
              <v:path gradientshapeok="t" o:connecttype="rect"/>
            </v:shapetype>
            <v:shape id="Textfeld 1162202897" o:spid="_x0000_s1028" type="#_x0000_t202" style="position:absolute;margin-left:480.45pt;margin-top:320.45pt;width:99.2pt;height:480.15pt;z-index:-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" filled="f" stroked="f" strokeweight=".5pt">
              <v:textbox inset="0,0,0,0">
                <w:txbxContent>
                  <w:p w14:paraId="778335AC" w14:textId="77777777" w:rsidR="006B46A6" w:rsidRPr="00292201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9220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7FAEEE48" w14:textId="77777777" w:rsidR="006B46A6" w:rsidRPr="00133907" w:rsidRDefault="006B46A6" w:rsidP="006B46A6">
                    <w:pPr>
                      <w:pStyle w:val="Kontaktdaten"/>
                      <w:rPr>
                        <w:lang w:val="en-US"/>
                      </w:rPr>
                    </w:pPr>
                    <w:r w:rsidRPr="00292201">
                      <w:rPr>
                        <w:lang w:val="de-DE"/>
                      </w:rPr>
                      <w:t xml:space="preserve">Carl-Benz-Str. </w:t>
                    </w:r>
                    <w:r w:rsidRPr="00133907">
                      <w:rPr>
                        <w:lang w:val="en-US"/>
                      </w:rPr>
                      <w:t>34</w:t>
                    </w:r>
                  </w:p>
                  <w:p w14:paraId="74F84873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>74321 Bietigheim-Bissingen</w:t>
                    </w:r>
                  </w:p>
                  <w:p w14:paraId="74004D33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9E8D3F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 xml:space="preserve">Tel.: +49 7142 78-0 </w:t>
                    </w:r>
                  </w:p>
                  <w:p w14:paraId="3F9D7D22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 xml:space="preserve">Fax: +49 7142 78-2107 </w:t>
                    </w:r>
                  </w:p>
                  <w:p w14:paraId="17D653A0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452E58A" w14:textId="77777777" w:rsidR="006B46A6" w:rsidRPr="00133907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3907">
                      <w:rPr>
                        <w:lang w:val="de-DE"/>
                      </w:rPr>
                      <w:t xml:space="preserve">info@durr.com </w:t>
                    </w:r>
                  </w:p>
                  <w:p w14:paraId="4B3C8C64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C72C5"/>
    <w:multiLevelType w:val="hybridMultilevel"/>
    <w:tmpl w:val="94B6B5F2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13134F4"/>
    <w:multiLevelType w:val="hybridMultilevel"/>
    <w:tmpl w:val="A20EA2E4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403B32"/>
    <w:multiLevelType w:val="multilevel"/>
    <w:tmpl w:val="5D2A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BE5450"/>
    <w:multiLevelType w:val="multilevel"/>
    <w:tmpl w:val="8278A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293DF6"/>
    <w:multiLevelType w:val="hybridMultilevel"/>
    <w:tmpl w:val="EE2C9FE0"/>
    <w:lvl w:ilvl="0" w:tplc="04090001">
      <w:start w:val="1"/>
      <w:numFmt w:val="bullet"/>
      <w:lvlText w:val=""/>
      <w:lvlJc w:val="left"/>
      <w:pPr>
        <w:ind w:left="80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29393BFD"/>
    <w:multiLevelType w:val="hybridMultilevel"/>
    <w:tmpl w:val="31C01D3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9828B5"/>
    <w:multiLevelType w:val="hybridMultilevel"/>
    <w:tmpl w:val="D39EF2FC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BC4B92"/>
    <w:multiLevelType w:val="multilevel"/>
    <w:tmpl w:val="BB22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AB130"/>
    <w:multiLevelType w:val="hybridMultilevel"/>
    <w:tmpl w:val="70748D06"/>
    <w:lvl w:ilvl="0" w:tplc="97868C3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2C1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CC9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ED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A5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0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E2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AD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14F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FEF25"/>
    <w:multiLevelType w:val="hybridMultilevel"/>
    <w:tmpl w:val="50948E8E"/>
    <w:lvl w:ilvl="0" w:tplc="67EAF2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2ED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4E2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43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96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E06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E9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4C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C2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61827"/>
    <w:multiLevelType w:val="multilevel"/>
    <w:tmpl w:val="6A72E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3D184C7"/>
    <w:multiLevelType w:val="hybridMultilevel"/>
    <w:tmpl w:val="EE1E8F9C"/>
    <w:lvl w:ilvl="0" w:tplc="E0CA64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6E7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00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A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8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C1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E6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EC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86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C3F6BA"/>
    <w:multiLevelType w:val="hybridMultilevel"/>
    <w:tmpl w:val="E0F6D942"/>
    <w:lvl w:ilvl="0" w:tplc="44BE85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F21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40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AE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CF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FEB7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2A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2B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9A8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7534431">
    <w:abstractNumId w:val="24"/>
  </w:num>
  <w:num w:numId="2" w16cid:durableId="91903946">
    <w:abstractNumId w:val="23"/>
  </w:num>
  <w:num w:numId="3" w16cid:durableId="1518815607">
    <w:abstractNumId w:val="33"/>
  </w:num>
  <w:num w:numId="4" w16cid:durableId="1477333484">
    <w:abstractNumId w:val="31"/>
  </w:num>
  <w:num w:numId="5" w16cid:durableId="1153064456">
    <w:abstractNumId w:val="8"/>
  </w:num>
  <w:num w:numId="6" w16cid:durableId="47536765">
    <w:abstractNumId w:val="30"/>
  </w:num>
  <w:num w:numId="7" w16cid:durableId="686830310">
    <w:abstractNumId w:val="10"/>
  </w:num>
  <w:num w:numId="8" w16cid:durableId="1547449712">
    <w:abstractNumId w:val="18"/>
  </w:num>
  <w:num w:numId="9" w16cid:durableId="1671134948">
    <w:abstractNumId w:val="27"/>
  </w:num>
  <w:num w:numId="10" w16cid:durableId="377094919">
    <w:abstractNumId w:val="4"/>
  </w:num>
  <w:num w:numId="11" w16cid:durableId="1609702280">
    <w:abstractNumId w:val="35"/>
  </w:num>
  <w:num w:numId="12" w16cid:durableId="1863785604">
    <w:abstractNumId w:val="17"/>
  </w:num>
  <w:num w:numId="13" w16cid:durableId="114638484">
    <w:abstractNumId w:val="34"/>
  </w:num>
  <w:num w:numId="14" w16cid:durableId="255483076">
    <w:abstractNumId w:val="13"/>
  </w:num>
  <w:num w:numId="15" w16cid:durableId="159957">
    <w:abstractNumId w:val="1"/>
  </w:num>
  <w:num w:numId="16" w16cid:durableId="595989795">
    <w:abstractNumId w:val="9"/>
  </w:num>
  <w:num w:numId="17" w16cid:durableId="1761675423">
    <w:abstractNumId w:val="21"/>
  </w:num>
  <w:num w:numId="18" w16cid:durableId="1522283165">
    <w:abstractNumId w:val="26"/>
  </w:num>
  <w:num w:numId="19" w16cid:durableId="1332222632">
    <w:abstractNumId w:val="29"/>
  </w:num>
  <w:num w:numId="20" w16cid:durableId="654184941">
    <w:abstractNumId w:val="28"/>
  </w:num>
  <w:num w:numId="21" w16cid:durableId="2137674076">
    <w:abstractNumId w:val="22"/>
  </w:num>
  <w:num w:numId="22" w16cid:durableId="1716812795">
    <w:abstractNumId w:val="20"/>
  </w:num>
  <w:num w:numId="23" w16cid:durableId="475538612">
    <w:abstractNumId w:val="0"/>
  </w:num>
  <w:num w:numId="24" w16cid:durableId="2090149364">
    <w:abstractNumId w:val="14"/>
  </w:num>
  <w:num w:numId="25" w16cid:durableId="706031986">
    <w:abstractNumId w:val="16"/>
  </w:num>
  <w:num w:numId="26" w16cid:durableId="741876926">
    <w:abstractNumId w:val="32"/>
  </w:num>
  <w:num w:numId="27" w16cid:durableId="360085797">
    <w:abstractNumId w:val="11"/>
  </w:num>
  <w:num w:numId="28" w16cid:durableId="179900433">
    <w:abstractNumId w:val="2"/>
  </w:num>
  <w:num w:numId="29" w16cid:durableId="1232428551">
    <w:abstractNumId w:val="15"/>
  </w:num>
  <w:num w:numId="30" w16cid:durableId="1250694581">
    <w:abstractNumId w:val="3"/>
  </w:num>
  <w:num w:numId="31" w16cid:durableId="527958478">
    <w:abstractNumId w:val="12"/>
  </w:num>
  <w:num w:numId="32" w16cid:durableId="1136608798">
    <w:abstractNumId w:val="6"/>
  </w:num>
  <w:num w:numId="33" w16cid:durableId="1380744071">
    <w:abstractNumId w:val="19"/>
  </w:num>
  <w:num w:numId="34" w16cid:durableId="1938319039">
    <w:abstractNumId w:val="7"/>
  </w:num>
  <w:num w:numId="35" w16cid:durableId="951860775">
    <w:abstractNumId w:val="5"/>
  </w:num>
  <w:num w:numId="36" w16cid:durableId="360207975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a Bracchi">
    <w15:presenceInfo w15:providerId="AD" w15:userId="S::michela@soluzionegroupsrl.onmicrosoft.com::51e11307-ff0c-4c7e-914b-642d61e656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9"/>
    <w:rsid w:val="0000084C"/>
    <w:rsid w:val="00000CC6"/>
    <w:rsid w:val="000014DA"/>
    <w:rsid w:val="00003887"/>
    <w:rsid w:val="000042E4"/>
    <w:rsid w:val="00004C5C"/>
    <w:rsid w:val="00004D92"/>
    <w:rsid w:val="00005AF4"/>
    <w:rsid w:val="00007436"/>
    <w:rsid w:val="0001039C"/>
    <w:rsid w:val="000103AF"/>
    <w:rsid w:val="000137F9"/>
    <w:rsid w:val="00013B23"/>
    <w:rsid w:val="000154D3"/>
    <w:rsid w:val="00015F92"/>
    <w:rsid w:val="000170A7"/>
    <w:rsid w:val="000170C1"/>
    <w:rsid w:val="0001716C"/>
    <w:rsid w:val="000224C9"/>
    <w:rsid w:val="0002273A"/>
    <w:rsid w:val="0002453B"/>
    <w:rsid w:val="00026B8C"/>
    <w:rsid w:val="00026EF7"/>
    <w:rsid w:val="00027E14"/>
    <w:rsid w:val="00030020"/>
    <w:rsid w:val="00030C1A"/>
    <w:rsid w:val="00034C83"/>
    <w:rsid w:val="00034F2E"/>
    <w:rsid w:val="0003523E"/>
    <w:rsid w:val="0003543C"/>
    <w:rsid w:val="00036336"/>
    <w:rsid w:val="00037BB3"/>
    <w:rsid w:val="00037FF7"/>
    <w:rsid w:val="00040B92"/>
    <w:rsid w:val="00040FEA"/>
    <w:rsid w:val="0004140A"/>
    <w:rsid w:val="000436AB"/>
    <w:rsid w:val="00045E4D"/>
    <w:rsid w:val="00046FC1"/>
    <w:rsid w:val="00047458"/>
    <w:rsid w:val="0005141F"/>
    <w:rsid w:val="00053B89"/>
    <w:rsid w:val="000557D8"/>
    <w:rsid w:val="00057271"/>
    <w:rsid w:val="00062BC6"/>
    <w:rsid w:val="00062C8E"/>
    <w:rsid w:val="00062C9E"/>
    <w:rsid w:val="00064547"/>
    <w:rsid w:val="000647C7"/>
    <w:rsid w:val="0006654A"/>
    <w:rsid w:val="000667BB"/>
    <w:rsid w:val="000679B5"/>
    <w:rsid w:val="00067A27"/>
    <w:rsid w:val="00070921"/>
    <w:rsid w:val="00073211"/>
    <w:rsid w:val="000750E4"/>
    <w:rsid w:val="00077087"/>
    <w:rsid w:val="000830E8"/>
    <w:rsid w:val="000838DF"/>
    <w:rsid w:val="000860EB"/>
    <w:rsid w:val="0009045E"/>
    <w:rsid w:val="00090C8B"/>
    <w:rsid w:val="00091A70"/>
    <w:rsid w:val="00095F60"/>
    <w:rsid w:val="00097770"/>
    <w:rsid w:val="00097924"/>
    <w:rsid w:val="000A0046"/>
    <w:rsid w:val="000A0BBC"/>
    <w:rsid w:val="000A2395"/>
    <w:rsid w:val="000A541D"/>
    <w:rsid w:val="000A6420"/>
    <w:rsid w:val="000A6500"/>
    <w:rsid w:val="000A7181"/>
    <w:rsid w:val="000A779F"/>
    <w:rsid w:val="000A799A"/>
    <w:rsid w:val="000B122D"/>
    <w:rsid w:val="000B17AC"/>
    <w:rsid w:val="000B1F18"/>
    <w:rsid w:val="000B2E48"/>
    <w:rsid w:val="000B4490"/>
    <w:rsid w:val="000B6E58"/>
    <w:rsid w:val="000B7077"/>
    <w:rsid w:val="000C009A"/>
    <w:rsid w:val="000C0B72"/>
    <w:rsid w:val="000C19FF"/>
    <w:rsid w:val="000C2A85"/>
    <w:rsid w:val="000C3AF3"/>
    <w:rsid w:val="000C74C8"/>
    <w:rsid w:val="000D1867"/>
    <w:rsid w:val="000D4047"/>
    <w:rsid w:val="000E1B45"/>
    <w:rsid w:val="000E561F"/>
    <w:rsid w:val="000E6870"/>
    <w:rsid w:val="000F06EB"/>
    <w:rsid w:val="000F1B6F"/>
    <w:rsid w:val="000F215E"/>
    <w:rsid w:val="000F3454"/>
    <w:rsid w:val="000F3D4C"/>
    <w:rsid w:val="000F52E1"/>
    <w:rsid w:val="000F599A"/>
    <w:rsid w:val="00100C0C"/>
    <w:rsid w:val="0010134F"/>
    <w:rsid w:val="001014D2"/>
    <w:rsid w:val="00102066"/>
    <w:rsid w:val="00103EE3"/>
    <w:rsid w:val="00104802"/>
    <w:rsid w:val="001052E0"/>
    <w:rsid w:val="00106828"/>
    <w:rsid w:val="00106BEA"/>
    <w:rsid w:val="001076E4"/>
    <w:rsid w:val="00110054"/>
    <w:rsid w:val="00110911"/>
    <w:rsid w:val="00112DF3"/>
    <w:rsid w:val="00112E03"/>
    <w:rsid w:val="00114E74"/>
    <w:rsid w:val="00115190"/>
    <w:rsid w:val="001167D1"/>
    <w:rsid w:val="00116CCC"/>
    <w:rsid w:val="00116F3F"/>
    <w:rsid w:val="00116F84"/>
    <w:rsid w:val="00117904"/>
    <w:rsid w:val="00117C7F"/>
    <w:rsid w:val="00117D94"/>
    <w:rsid w:val="00124E6A"/>
    <w:rsid w:val="00125845"/>
    <w:rsid w:val="00125D2C"/>
    <w:rsid w:val="0012728C"/>
    <w:rsid w:val="00131C57"/>
    <w:rsid w:val="00133015"/>
    <w:rsid w:val="00133907"/>
    <w:rsid w:val="00133AB1"/>
    <w:rsid w:val="00135319"/>
    <w:rsid w:val="00135D6E"/>
    <w:rsid w:val="00142FDB"/>
    <w:rsid w:val="001440F5"/>
    <w:rsid w:val="00147965"/>
    <w:rsid w:val="001505A5"/>
    <w:rsid w:val="0015096A"/>
    <w:rsid w:val="00151506"/>
    <w:rsid w:val="0015315D"/>
    <w:rsid w:val="00155E63"/>
    <w:rsid w:val="00156161"/>
    <w:rsid w:val="00157D71"/>
    <w:rsid w:val="00161A22"/>
    <w:rsid w:val="0016271C"/>
    <w:rsid w:val="00162EEF"/>
    <w:rsid w:val="0016323E"/>
    <w:rsid w:val="0016325F"/>
    <w:rsid w:val="00163B9D"/>
    <w:rsid w:val="00166431"/>
    <w:rsid w:val="00176D8A"/>
    <w:rsid w:val="00180519"/>
    <w:rsid w:val="00180D0F"/>
    <w:rsid w:val="00181016"/>
    <w:rsid w:val="00183675"/>
    <w:rsid w:val="00186FFF"/>
    <w:rsid w:val="001877A6"/>
    <w:rsid w:val="00191B17"/>
    <w:rsid w:val="00191B3B"/>
    <w:rsid w:val="001935AE"/>
    <w:rsid w:val="00194AC6"/>
    <w:rsid w:val="00196370"/>
    <w:rsid w:val="00197009"/>
    <w:rsid w:val="001975A2"/>
    <w:rsid w:val="001A297C"/>
    <w:rsid w:val="001A5B15"/>
    <w:rsid w:val="001A65EE"/>
    <w:rsid w:val="001B0A7B"/>
    <w:rsid w:val="001B2686"/>
    <w:rsid w:val="001B2991"/>
    <w:rsid w:val="001B29D9"/>
    <w:rsid w:val="001B54AF"/>
    <w:rsid w:val="001B6728"/>
    <w:rsid w:val="001B7535"/>
    <w:rsid w:val="001C0A26"/>
    <w:rsid w:val="001C0A39"/>
    <w:rsid w:val="001C58FB"/>
    <w:rsid w:val="001C5EB3"/>
    <w:rsid w:val="001C5EF2"/>
    <w:rsid w:val="001C67CF"/>
    <w:rsid w:val="001C774F"/>
    <w:rsid w:val="001C7F7A"/>
    <w:rsid w:val="001D0887"/>
    <w:rsid w:val="001D0F2E"/>
    <w:rsid w:val="001D1577"/>
    <w:rsid w:val="001D1F96"/>
    <w:rsid w:val="001D2D65"/>
    <w:rsid w:val="001D54DE"/>
    <w:rsid w:val="001D697E"/>
    <w:rsid w:val="001D7283"/>
    <w:rsid w:val="001D776F"/>
    <w:rsid w:val="001E3736"/>
    <w:rsid w:val="001E45C0"/>
    <w:rsid w:val="001E6E0B"/>
    <w:rsid w:val="001E73B8"/>
    <w:rsid w:val="001F3730"/>
    <w:rsid w:val="001F6276"/>
    <w:rsid w:val="001F7E95"/>
    <w:rsid w:val="0020322F"/>
    <w:rsid w:val="00204AE9"/>
    <w:rsid w:val="00205B62"/>
    <w:rsid w:val="0020631B"/>
    <w:rsid w:val="00206375"/>
    <w:rsid w:val="002101D9"/>
    <w:rsid w:val="0021143F"/>
    <w:rsid w:val="002114BB"/>
    <w:rsid w:val="002118EB"/>
    <w:rsid w:val="002156DF"/>
    <w:rsid w:val="00216BD0"/>
    <w:rsid w:val="00216FC6"/>
    <w:rsid w:val="002176DB"/>
    <w:rsid w:val="00223841"/>
    <w:rsid w:val="002253EA"/>
    <w:rsid w:val="00226865"/>
    <w:rsid w:val="00227D16"/>
    <w:rsid w:val="002312F1"/>
    <w:rsid w:val="00231A54"/>
    <w:rsid w:val="00232999"/>
    <w:rsid w:val="00232DC1"/>
    <w:rsid w:val="0023563A"/>
    <w:rsid w:val="0023637B"/>
    <w:rsid w:val="00243190"/>
    <w:rsid w:val="00243F93"/>
    <w:rsid w:val="00243F9B"/>
    <w:rsid w:val="002510B2"/>
    <w:rsid w:val="00251FF5"/>
    <w:rsid w:val="00252189"/>
    <w:rsid w:val="002528F6"/>
    <w:rsid w:val="00252C51"/>
    <w:rsid w:val="00253354"/>
    <w:rsid w:val="002535F7"/>
    <w:rsid w:val="00253848"/>
    <w:rsid w:val="00254285"/>
    <w:rsid w:val="0025441C"/>
    <w:rsid w:val="0026049B"/>
    <w:rsid w:val="0026127D"/>
    <w:rsid w:val="0026507A"/>
    <w:rsid w:val="002655A1"/>
    <w:rsid w:val="002704AB"/>
    <w:rsid w:val="002714A1"/>
    <w:rsid w:val="00271726"/>
    <w:rsid w:val="002717A8"/>
    <w:rsid w:val="0027470A"/>
    <w:rsid w:val="00275350"/>
    <w:rsid w:val="0027721C"/>
    <w:rsid w:val="00280819"/>
    <w:rsid w:val="00281AC2"/>
    <w:rsid w:val="00282139"/>
    <w:rsid w:val="00282664"/>
    <w:rsid w:val="00282680"/>
    <w:rsid w:val="0028280C"/>
    <w:rsid w:val="00284C18"/>
    <w:rsid w:val="002868C3"/>
    <w:rsid w:val="002900E4"/>
    <w:rsid w:val="00292201"/>
    <w:rsid w:val="00292501"/>
    <w:rsid w:val="00293892"/>
    <w:rsid w:val="00294020"/>
    <w:rsid w:val="00294149"/>
    <w:rsid w:val="00294B59"/>
    <w:rsid w:val="00296AD3"/>
    <w:rsid w:val="0029791D"/>
    <w:rsid w:val="002A1286"/>
    <w:rsid w:val="002A1717"/>
    <w:rsid w:val="002A172B"/>
    <w:rsid w:val="002A49F2"/>
    <w:rsid w:val="002A5671"/>
    <w:rsid w:val="002A5D03"/>
    <w:rsid w:val="002A5D25"/>
    <w:rsid w:val="002A639F"/>
    <w:rsid w:val="002B06E7"/>
    <w:rsid w:val="002B18CE"/>
    <w:rsid w:val="002B1EDF"/>
    <w:rsid w:val="002B71FB"/>
    <w:rsid w:val="002C00EB"/>
    <w:rsid w:val="002C0163"/>
    <w:rsid w:val="002C0813"/>
    <w:rsid w:val="002C36EE"/>
    <w:rsid w:val="002C38F6"/>
    <w:rsid w:val="002C4638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0815"/>
    <w:rsid w:val="002E2125"/>
    <w:rsid w:val="002F1B57"/>
    <w:rsid w:val="002F26D5"/>
    <w:rsid w:val="002F39E3"/>
    <w:rsid w:val="002F5189"/>
    <w:rsid w:val="002F52F9"/>
    <w:rsid w:val="002F6BF1"/>
    <w:rsid w:val="002F7140"/>
    <w:rsid w:val="002F7C79"/>
    <w:rsid w:val="0030067C"/>
    <w:rsid w:val="00301B2F"/>
    <w:rsid w:val="00301FE2"/>
    <w:rsid w:val="00302DB1"/>
    <w:rsid w:val="003035A6"/>
    <w:rsid w:val="003035F7"/>
    <w:rsid w:val="00303E9E"/>
    <w:rsid w:val="003075F6"/>
    <w:rsid w:val="0031068C"/>
    <w:rsid w:val="00321B28"/>
    <w:rsid w:val="00326714"/>
    <w:rsid w:val="00330683"/>
    <w:rsid w:val="00332FD8"/>
    <w:rsid w:val="00333CF4"/>
    <w:rsid w:val="00335617"/>
    <w:rsid w:val="00336916"/>
    <w:rsid w:val="0033769D"/>
    <w:rsid w:val="003379D9"/>
    <w:rsid w:val="00344BA5"/>
    <w:rsid w:val="00345773"/>
    <w:rsid w:val="003473D1"/>
    <w:rsid w:val="0034749B"/>
    <w:rsid w:val="0035112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19FB"/>
    <w:rsid w:val="00362153"/>
    <w:rsid w:val="00362739"/>
    <w:rsid w:val="00362DCE"/>
    <w:rsid w:val="003630EE"/>
    <w:rsid w:val="0036452D"/>
    <w:rsid w:val="00366A8E"/>
    <w:rsid w:val="00367141"/>
    <w:rsid w:val="003702F4"/>
    <w:rsid w:val="00372A75"/>
    <w:rsid w:val="003731BA"/>
    <w:rsid w:val="00373E56"/>
    <w:rsid w:val="00374031"/>
    <w:rsid w:val="003746D8"/>
    <w:rsid w:val="00375576"/>
    <w:rsid w:val="00375D1A"/>
    <w:rsid w:val="00376E0C"/>
    <w:rsid w:val="003802DD"/>
    <w:rsid w:val="00382241"/>
    <w:rsid w:val="0038265C"/>
    <w:rsid w:val="00383B1F"/>
    <w:rsid w:val="003849ED"/>
    <w:rsid w:val="00385CB8"/>
    <w:rsid w:val="00387172"/>
    <w:rsid w:val="003915DE"/>
    <w:rsid w:val="00391D0E"/>
    <w:rsid w:val="00392719"/>
    <w:rsid w:val="0039367F"/>
    <w:rsid w:val="0039413F"/>
    <w:rsid w:val="003942EA"/>
    <w:rsid w:val="00395574"/>
    <w:rsid w:val="0039654F"/>
    <w:rsid w:val="0039780E"/>
    <w:rsid w:val="003A046C"/>
    <w:rsid w:val="003A2989"/>
    <w:rsid w:val="003A4A0B"/>
    <w:rsid w:val="003A4C0F"/>
    <w:rsid w:val="003A692D"/>
    <w:rsid w:val="003A6CC9"/>
    <w:rsid w:val="003B0692"/>
    <w:rsid w:val="003B160B"/>
    <w:rsid w:val="003B1684"/>
    <w:rsid w:val="003B4F1E"/>
    <w:rsid w:val="003B517F"/>
    <w:rsid w:val="003C1B04"/>
    <w:rsid w:val="003C1EEB"/>
    <w:rsid w:val="003C319D"/>
    <w:rsid w:val="003C3359"/>
    <w:rsid w:val="003C492A"/>
    <w:rsid w:val="003C60F4"/>
    <w:rsid w:val="003C75DE"/>
    <w:rsid w:val="003C7D90"/>
    <w:rsid w:val="003D36CB"/>
    <w:rsid w:val="003D50EB"/>
    <w:rsid w:val="003D51A6"/>
    <w:rsid w:val="003D7429"/>
    <w:rsid w:val="003D770A"/>
    <w:rsid w:val="003E0362"/>
    <w:rsid w:val="003E06FE"/>
    <w:rsid w:val="003E2981"/>
    <w:rsid w:val="003E45CF"/>
    <w:rsid w:val="003E5B52"/>
    <w:rsid w:val="003E738F"/>
    <w:rsid w:val="003E7BB4"/>
    <w:rsid w:val="003E7CF8"/>
    <w:rsid w:val="003F0CD8"/>
    <w:rsid w:val="003F1873"/>
    <w:rsid w:val="003F4BD6"/>
    <w:rsid w:val="00401FC2"/>
    <w:rsid w:val="00402949"/>
    <w:rsid w:val="00402AD2"/>
    <w:rsid w:val="0040381F"/>
    <w:rsid w:val="00404174"/>
    <w:rsid w:val="0040784F"/>
    <w:rsid w:val="00407CD3"/>
    <w:rsid w:val="00410769"/>
    <w:rsid w:val="0041198F"/>
    <w:rsid w:val="004132CD"/>
    <w:rsid w:val="0041335E"/>
    <w:rsid w:val="004155B9"/>
    <w:rsid w:val="00417D14"/>
    <w:rsid w:val="004209F9"/>
    <w:rsid w:val="0042135F"/>
    <w:rsid w:val="00424A3C"/>
    <w:rsid w:val="004255C8"/>
    <w:rsid w:val="00425DD5"/>
    <w:rsid w:val="00430786"/>
    <w:rsid w:val="00430F25"/>
    <w:rsid w:val="00432B9F"/>
    <w:rsid w:val="0043346C"/>
    <w:rsid w:val="00436E22"/>
    <w:rsid w:val="004370EF"/>
    <w:rsid w:val="004400ED"/>
    <w:rsid w:val="004404FF"/>
    <w:rsid w:val="004427AF"/>
    <w:rsid w:val="00444F88"/>
    <w:rsid w:val="00444FA8"/>
    <w:rsid w:val="00445BD1"/>
    <w:rsid w:val="00446244"/>
    <w:rsid w:val="00446E00"/>
    <w:rsid w:val="00447C84"/>
    <w:rsid w:val="0045009D"/>
    <w:rsid w:val="00450174"/>
    <w:rsid w:val="00450D7A"/>
    <w:rsid w:val="004511B6"/>
    <w:rsid w:val="00451806"/>
    <w:rsid w:val="00451C0A"/>
    <w:rsid w:val="00451CA7"/>
    <w:rsid w:val="00451DBA"/>
    <w:rsid w:val="00452B57"/>
    <w:rsid w:val="004535D9"/>
    <w:rsid w:val="00454722"/>
    <w:rsid w:val="00455402"/>
    <w:rsid w:val="00456256"/>
    <w:rsid w:val="0045685D"/>
    <w:rsid w:val="004606AC"/>
    <w:rsid w:val="0046201D"/>
    <w:rsid w:val="00462DDC"/>
    <w:rsid w:val="00464413"/>
    <w:rsid w:val="004667BA"/>
    <w:rsid w:val="00466954"/>
    <w:rsid w:val="00466ABF"/>
    <w:rsid w:val="00467800"/>
    <w:rsid w:val="00470EFD"/>
    <w:rsid w:val="004723B8"/>
    <w:rsid w:val="00473AEC"/>
    <w:rsid w:val="004748CB"/>
    <w:rsid w:val="00476060"/>
    <w:rsid w:val="004762B9"/>
    <w:rsid w:val="0047652B"/>
    <w:rsid w:val="00476746"/>
    <w:rsid w:val="00477801"/>
    <w:rsid w:val="00486A44"/>
    <w:rsid w:val="00486F5D"/>
    <w:rsid w:val="0049164E"/>
    <w:rsid w:val="00492256"/>
    <w:rsid w:val="00492ED8"/>
    <w:rsid w:val="00493FCD"/>
    <w:rsid w:val="00494EE7"/>
    <w:rsid w:val="00494FE6"/>
    <w:rsid w:val="0049895F"/>
    <w:rsid w:val="004A26CF"/>
    <w:rsid w:val="004A3A5F"/>
    <w:rsid w:val="004B16C4"/>
    <w:rsid w:val="004B323F"/>
    <w:rsid w:val="004B39BE"/>
    <w:rsid w:val="004B3D7E"/>
    <w:rsid w:val="004B4337"/>
    <w:rsid w:val="004C1492"/>
    <w:rsid w:val="004C382C"/>
    <w:rsid w:val="004C3A9D"/>
    <w:rsid w:val="004C6EBC"/>
    <w:rsid w:val="004D1D0E"/>
    <w:rsid w:val="004D3165"/>
    <w:rsid w:val="004D425C"/>
    <w:rsid w:val="004D61E8"/>
    <w:rsid w:val="004D7B9E"/>
    <w:rsid w:val="004E0D94"/>
    <w:rsid w:val="004E1D74"/>
    <w:rsid w:val="004E2175"/>
    <w:rsid w:val="004E3872"/>
    <w:rsid w:val="004E539F"/>
    <w:rsid w:val="004E55C8"/>
    <w:rsid w:val="004E5E7F"/>
    <w:rsid w:val="004E7C0B"/>
    <w:rsid w:val="004F1D2D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6FFC"/>
    <w:rsid w:val="004F7208"/>
    <w:rsid w:val="0050056C"/>
    <w:rsid w:val="00503C6C"/>
    <w:rsid w:val="00505786"/>
    <w:rsid w:val="00506BD5"/>
    <w:rsid w:val="00510FF5"/>
    <w:rsid w:val="00511067"/>
    <w:rsid w:val="00513534"/>
    <w:rsid w:val="00513DCD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5CBE"/>
    <w:rsid w:val="005365B4"/>
    <w:rsid w:val="00536C9C"/>
    <w:rsid w:val="0053707D"/>
    <w:rsid w:val="00541F7B"/>
    <w:rsid w:val="0054450D"/>
    <w:rsid w:val="00544E8A"/>
    <w:rsid w:val="00547C66"/>
    <w:rsid w:val="005513B1"/>
    <w:rsid w:val="00551E40"/>
    <w:rsid w:val="00554842"/>
    <w:rsid w:val="00554864"/>
    <w:rsid w:val="00554DBE"/>
    <w:rsid w:val="00555999"/>
    <w:rsid w:val="00555E2A"/>
    <w:rsid w:val="00557683"/>
    <w:rsid w:val="0056095E"/>
    <w:rsid w:val="00561CBC"/>
    <w:rsid w:val="0056251B"/>
    <w:rsid w:val="00563DCF"/>
    <w:rsid w:val="00564109"/>
    <w:rsid w:val="005673B5"/>
    <w:rsid w:val="005674E8"/>
    <w:rsid w:val="005755BD"/>
    <w:rsid w:val="00580015"/>
    <w:rsid w:val="00580070"/>
    <w:rsid w:val="005802A2"/>
    <w:rsid w:val="00581C8C"/>
    <w:rsid w:val="005833CF"/>
    <w:rsid w:val="005837F9"/>
    <w:rsid w:val="00584007"/>
    <w:rsid w:val="00584A63"/>
    <w:rsid w:val="00584B9D"/>
    <w:rsid w:val="00586129"/>
    <w:rsid w:val="00587179"/>
    <w:rsid w:val="00587B94"/>
    <w:rsid w:val="005913CF"/>
    <w:rsid w:val="00591CEB"/>
    <w:rsid w:val="00592D83"/>
    <w:rsid w:val="00593AA7"/>
    <w:rsid w:val="00594B29"/>
    <w:rsid w:val="005952C0"/>
    <w:rsid w:val="00595A94"/>
    <w:rsid w:val="00597F78"/>
    <w:rsid w:val="005A0889"/>
    <w:rsid w:val="005A118F"/>
    <w:rsid w:val="005A1C80"/>
    <w:rsid w:val="005A3DC9"/>
    <w:rsid w:val="005A4561"/>
    <w:rsid w:val="005A476C"/>
    <w:rsid w:val="005A7C3D"/>
    <w:rsid w:val="005B01C4"/>
    <w:rsid w:val="005B0720"/>
    <w:rsid w:val="005B184A"/>
    <w:rsid w:val="005B19FD"/>
    <w:rsid w:val="005B1CF4"/>
    <w:rsid w:val="005B34DA"/>
    <w:rsid w:val="005B3619"/>
    <w:rsid w:val="005B3AC2"/>
    <w:rsid w:val="005B3CCD"/>
    <w:rsid w:val="005B560F"/>
    <w:rsid w:val="005B6E54"/>
    <w:rsid w:val="005C13A1"/>
    <w:rsid w:val="005C1F7D"/>
    <w:rsid w:val="005C2C5C"/>
    <w:rsid w:val="005C3918"/>
    <w:rsid w:val="005C6DEC"/>
    <w:rsid w:val="005D1745"/>
    <w:rsid w:val="005D1F94"/>
    <w:rsid w:val="005D3A5C"/>
    <w:rsid w:val="005D3E86"/>
    <w:rsid w:val="005D3F68"/>
    <w:rsid w:val="005D5830"/>
    <w:rsid w:val="005D5940"/>
    <w:rsid w:val="005D5A38"/>
    <w:rsid w:val="005D5CD4"/>
    <w:rsid w:val="005D67C7"/>
    <w:rsid w:val="005D6A17"/>
    <w:rsid w:val="005E041B"/>
    <w:rsid w:val="005E200B"/>
    <w:rsid w:val="005E2B1D"/>
    <w:rsid w:val="005E4916"/>
    <w:rsid w:val="005E4AC6"/>
    <w:rsid w:val="005E4CF5"/>
    <w:rsid w:val="005F010B"/>
    <w:rsid w:val="005F0D93"/>
    <w:rsid w:val="005F12D7"/>
    <w:rsid w:val="005F182E"/>
    <w:rsid w:val="005F333E"/>
    <w:rsid w:val="005F4FBF"/>
    <w:rsid w:val="005F5DE8"/>
    <w:rsid w:val="005F7CEF"/>
    <w:rsid w:val="006010E2"/>
    <w:rsid w:val="00601A13"/>
    <w:rsid w:val="00602E06"/>
    <w:rsid w:val="00605334"/>
    <w:rsid w:val="00605423"/>
    <w:rsid w:val="006074D6"/>
    <w:rsid w:val="006074EB"/>
    <w:rsid w:val="0060792D"/>
    <w:rsid w:val="0060BFAD"/>
    <w:rsid w:val="006117A1"/>
    <w:rsid w:val="00612CDA"/>
    <w:rsid w:val="00614890"/>
    <w:rsid w:val="00615ED0"/>
    <w:rsid w:val="00617EA4"/>
    <w:rsid w:val="00620734"/>
    <w:rsid w:val="0062476A"/>
    <w:rsid w:val="00626A28"/>
    <w:rsid w:val="00627CB4"/>
    <w:rsid w:val="00630431"/>
    <w:rsid w:val="006311E0"/>
    <w:rsid w:val="00631857"/>
    <w:rsid w:val="00632F11"/>
    <w:rsid w:val="00634F32"/>
    <w:rsid w:val="00635ABF"/>
    <w:rsid w:val="00635F22"/>
    <w:rsid w:val="006401F7"/>
    <w:rsid w:val="00641F88"/>
    <w:rsid w:val="00642815"/>
    <w:rsid w:val="006438A8"/>
    <w:rsid w:val="00643A04"/>
    <w:rsid w:val="0064408D"/>
    <w:rsid w:val="006449CA"/>
    <w:rsid w:val="00645074"/>
    <w:rsid w:val="00647DB9"/>
    <w:rsid w:val="00653030"/>
    <w:rsid w:val="00661476"/>
    <w:rsid w:val="0066198E"/>
    <w:rsid w:val="00664318"/>
    <w:rsid w:val="0066573F"/>
    <w:rsid w:val="0066590D"/>
    <w:rsid w:val="006673F5"/>
    <w:rsid w:val="0066762A"/>
    <w:rsid w:val="006704FE"/>
    <w:rsid w:val="00670E84"/>
    <w:rsid w:val="0067117D"/>
    <w:rsid w:val="00671C99"/>
    <w:rsid w:val="006749E0"/>
    <w:rsid w:val="00674DB7"/>
    <w:rsid w:val="006757FD"/>
    <w:rsid w:val="00677FB6"/>
    <w:rsid w:val="0068106C"/>
    <w:rsid w:val="00681ECE"/>
    <w:rsid w:val="00683E9E"/>
    <w:rsid w:val="006852F5"/>
    <w:rsid w:val="00685B47"/>
    <w:rsid w:val="0068636E"/>
    <w:rsid w:val="00691B0A"/>
    <w:rsid w:val="00691F9E"/>
    <w:rsid w:val="00692557"/>
    <w:rsid w:val="00692752"/>
    <w:rsid w:val="00695F99"/>
    <w:rsid w:val="00696818"/>
    <w:rsid w:val="006A043B"/>
    <w:rsid w:val="006A35F9"/>
    <w:rsid w:val="006A45C6"/>
    <w:rsid w:val="006A5A75"/>
    <w:rsid w:val="006A6348"/>
    <w:rsid w:val="006A688E"/>
    <w:rsid w:val="006A77BF"/>
    <w:rsid w:val="006B3609"/>
    <w:rsid w:val="006B46A6"/>
    <w:rsid w:val="006B592D"/>
    <w:rsid w:val="006B677E"/>
    <w:rsid w:val="006B6DD8"/>
    <w:rsid w:val="006C2364"/>
    <w:rsid w:val="006C2A31"/>
    <w:rsid w:val="006C38E6"/>
    <w:rsid w:val="006C3AA3"/>
    <w:rsid w:val="006C3D9D"/>
    <w:rsid w:val="006C44E6"/>
    <w:rsid w:val="006C50E1"/>
    <w:rsid w:val="006C6111"/>
    <w:rsid w:val="006D6C1A"/>
    <w:rsid w:val="006D7F10"/>
    <w:rsid w:val="006E195B"/>
    <w:rsid w:val="006E1A4E"/>
    <w:rsid w:val="006E2573"/>
    <w:rsid w:val="006E26D2"/>
    <w:rsid w:val="006E2D77"/>
    <w:rsid w:val="006E3EC1"/>
    <w:rsid w:val="006E5C09"/>
    <w:rsid w:val="006E7FBA"/>
    <w:rsid w:val="006F016B"/>
    <w:rsid w:val="006F0473"/>
    <w:rsid w:val="006F0B21"/>
    <w:rsid w:val="006F1A6C"/>
    <w:rsid w:val="006F20B1"/>
    <w:rsid w:val="006F2355"/>
    <w:rsid w:val="006F2DE4"/>
    <w:rsid w:val="006F3C02"/>
    <w:rsid w:val="006F4577"/>
    <w:rsid w:val="006F4C75"/>
    <w:rsid w:val="006F4E28"/>
    <w:rsid w:val="006F66DA"/>
    <w:rsid w:val="006F6A7A"/>
    <w:rsid w:val="006F7776"/>
    <w:rsid w:val="006F77C7"/>
    <w:rsid w:val="006F7D1C"/>
    <w:rsid w:val="00700618"/>
    <w:rsid w:val="007009CE"/>
    <w:rsid w:val="00700AB6"/>
    <w:rsid w:val="0070209F"/>
    <w:rsid w:val="00705074"/>
    <w:rsid w:val="007065A6"/>
    <w:rsid w:val="00710899"/>
    <w:rsid w:val="00712070"/>
    <w:rsid w:val="007125A4"/>
    <w:rsid w:val="00713E2E"/>
    <w:rsid w:val="00716622"/>
    <w:rsid w:val="00716931"/>
    <w:rsid w:val="00720139"/>
    <w:rsid w:val="007238F1"/>
    <w:rsid w:val="00723AD9"/>
    <w:rsid w:val="00723DE6"/>
    <w:rsid w:val="00724249"/>
    <w:rsid w:val="00726540"/>
    <w:rsid w:val="00726A89"/>
    <w:rsid w:val="00726BFA"/>
    <w:rsid w:val="00727E16"/>
    <w:rsid w:val="00731935"/>
    <w:rsid w:val="00733750"/>
    <w:rsid w:val="00734321"/>
    <w:rsid w:val="00735A94"/>
    <w:rsid w:val="00735FD3"/>
    <w:rsid w:val="00736291"/>
    <w:rsid w:val="0074306B"/>
    <w:rsid w:val="00744943"/>
    <w:rsid w:val="00751E87"/>
    <w:rsid w:val="00751F56"/>
    <w:rsid w:val="00753908"/>
    <w:rsid w:val="00754739"/>
    <w:rsid w:val="007579FC"/>
    <w:rsid w:val="00762C5B"/>
    <w:rsid w:val="00771469"/>
    <w:rsid w:val="00772BCD"/>
    <w:rsid w:val="00773BF3"/>
    <w:rsid w:val="007742BC"/>
    <w:rsid w:val="00775358"/>
    <w:rsid w:val="007754C7"/>
    <w:rsid w:val="007764E0"/>
    <w:rsid w:val="007769A8"/>
    <w:rsid w:val="00780BF9"/>
    <w:rsid w:val="00781957"/>
    <w:rsid w:val="0078405F"/>
    <w:rsid w:val="0078480F"/>
    <w:rsid w:val="00786C56"/>
    <w:rsid w:val="00787084"/>
    <w:rsid w:val="00791189"/>
    <w:rsid w:val="00794234"/>
    <w:rsid w:val="00796DF0"/>
    <w:rsid w:val="00796FAF"/>
    <w:rsid w:val="00797182"/>
    <w:rsid w:val="007A0268"/>
    <w:rsid w:val="007A282B"/>
    <w:rsid w:val="007A7F56"/>
    <w:rsid w:val="007B2074"/>
    <w:rsid w:val="007B3694"/>
    <w:rsid w:val="007B4E38"/>
    <w:rsid w:val="007B6C16"/>
    <w:rsid w:val="007C0C38"/>
    <w:rsid w:val="007C1F06"/>
    <w:rsid w:val="007C1FA4"/>
    <w:rsid w:val="007C4752"/>
    <w:rsid w:val="007C4C02"/>
    <w:rsid w:val="007C4F39"/>
    <w:rsid w:val="007C6FA7"/>
    <w:rsid w:val="007C726C"/>
    <w:rsid w:val="007C758C"/>
    <w:rsid w:val="007C7E8E"/>
    <w:rsid w:val="007D1C32"/>
    <w:rsid w:val="007D1C7F"/>
    <w:rsid w:val="007D2196"/>
    <w:rsid w:val="007D220B"/>
    <w:rsid w:val="007D439C"/>
    <w:rsid w:val="007D49EB"/>
    <w:rsid w:val="007D50BE"/>
    <w:rsid w:val="007D5127"/>
    <w:rsid w:val="007D5E15"/>
    <w:rsid w:val="007E179A"/>
    <w:rsid w:val="007E1C18"/>
    <w:rsid w:val="007E2A89"/>
    <w:rsid w:val="007E35D8"/>
    <w:rsid w:val="007E4D7C"/>
    <w:rsid w:val="007E4D9A"/>
    <w:rsid w:val="007E54C0"/>
    <w:rsid w:val="007F034D"/>
    <w:rsid w:val="007F0E0C"/>
    <w:rsid w:val="007F2E70"/>
    <w:rsid w:val="007F402B"/>
    <w:rsid w:val="007F4972"/>
    <w:rsid w:val="007F4CF1"/>
    <w:rsid w:val="007F770C"/>
    <w:rsid w:val="00800A70"/>
    <w:rsid w:val="00800B39"/>
    <w:rsid w:val="00814018"/>
    <w:rsid w:val="00814940"/>
    <w:rsid w:val="008157AC"/>
    <w:rsid w:val="008157D6"/>
    <w:rsid w:val="00816302"/>
    <w:rsid w:val="00817EDB"/>
    <w:rsid w:val="00821292"/>
    <w:rsid w:val="0082176C"/>
    <w:rsid w:val="00825029"/>
    <w:rsid w:val="00825173"/>
    <w:rsid w:val="00825697"/>
    <w:rsid w:val="00826567"/>
    <w:rsid w:val="00826C30"/>
    <w:rsid w:val="00827948"/>
    <w:rsid w:val="00830015"/>
    <w:rsid w:val="00832239"/>
    <w:rsid w:val="0083292D"/>
    <w:rsid w:val="008340E8"/>
    <w:rsid w:val="00834D0F"/>
    <w:rsid w:val="00837283"/>
    <w:rsid w:val="00837817"/>
    <w:rsid w:val="00840414"/>
    <w:rsid w:val="00842050"/>
    <w:rsid w:val="008441F2"/>
    <w:rsid w:val="00844828"/>
    <w:rsid w:val="0084627F"/>
    <w:rsid w:val="008508AC"/>
    <w:rsid w:val="0085143F"/>
    <w:rsid w:val="0085354B"/>
    <w:rsid w:val="0085432F"/>
    <w:rsid w:val="00856505"/>
    <w:rsid w:val="00857C71"/>
    <w:rsid w:val="00857E8E"/>
    <w:rsid w:val="0086033B"/>
    <w:rsid w:val="0086453A"/>
    <w:rsid w:val="008649EE"/>
    <w:rsid w:val="00865C31"/>
    <w:rsid w:val="00866CA8"/>
    <w:rsid w:val="0087074C"/>
    <w:rsid w:val="00873697"/>
    <w:rsid w:val="00874C03"/>
    <w:rsid w:val="008761F6"/>
    <w:rsid w:val="00876DD1"/>
    <w:rsid w:val="008804AD"/>
    <w:rsid w:val="008830DE"/>
    <w:rsid w:val="00885231"/>
    <w:rsid w:val="008856CC"/>
    <w:rsid w:val="0088614A"/>
    <w:rsid w:val="0088695A"/>
    <w:rsid w:val="008871EB"/>
    <w:rsid w:val="00890887"/>
    <w:rsid w:val="00890E39"/>
    <w:rsid w:val="00891292"/>
    <w:rsid w:val="00895032"/>
    <w:rsid w:val="00897E2C"/>
    <w:rsid w:val="008A2326"/>
    <w:rsid w:val="008A5BF3"/>
    <w:rsid w:val="008A6CEC"/>
    <w:rsid w:val="008A70B7"/>
    <w:rsid w:val="008B0BF6"/>
    <w:rsid w:val="008B0D22"/>
    <w:rsid w:val="008B0E2E"/>
    <w:rsid w:val="008B145F"/>
    <w:rsid w:val="008B30DE"/>
    <w:rsid w:val="008B49C5"/>
    <w:rsid w:val="008B50B9"/>
    <w:rsid w:val="008B59FF"/>
    <w:rsid w:val="008C343A"/>
    <w:rsid w:val="008C4110"/>
    <w:rsid w:val="008C4429"/>
    <w:rsid w:val="008C5157"/>
    <w:rsid w:val="008C614E"/>
    <w:rsid w:val="008C7619"/>
    <w:rsid w:val="008C7F2C"/>
    <w:rsid w:val="008D0426"/>
    <w:rsid w:val="008D0581"/>
    <w:rsid w:val="008D3F98"/>
    <w:rsid w:val="008D4919"/>
    <w:rsid w:val="008D67AF"/>
    <w:rsid w:val="008D73B3"/>
    <w:rsid w:val="008D7BC0"/>
    <w:rsid w:val="008E0537"/>
    <w:rsid w:val="008E25B0"/>
    <w:rsid w:val="008E4FFC"/>
    <w:rsid w:val="008E5F87"/>
    <w:rsid w:val="008E6463"/>
    <w:rsid w:val="008E756A"/>
    <w:rsid w:val="008E7656"/>
    <w:rsid w:val="008E777A"/>
    <w:rsid w:val="008F2242"/>
    <w:rsid w:val="008F298C"/>
    <w:rsid w:val="008F4796"/>
    <w:rsid w:val="008F4842"/>
    <w:rsid w:val="008F5E48"/>
    <w:rsid w:val="009000BC"/>
    <w:rsid w:val="00901D5D"/>
    <w:rsid w:val="00902358"/>
    <w:rsid w:val="00905B45"/>
    <w:rsid w:val="00906D0C"/>
    <w:rsid w:val="0090754E"/>
    <w:rsid w:val="009107CE"/>
    <w:rsid w:val="00911B6D"/>
    <w:rsid w:val="00915251"/>
    <w:rsid w:val="0091628B"/>
    <w:rsid w:val="009163C0"/>
    <w:rsid w:val="00916819"/>
    <w:rsid w:val="00921CF1"/>
    <w:rsid w:val="009221D4"/>
    <w:rsid w:val="009223FD"/>
    <w:rsid w:val="00924CB3"/>
    <w:rsid w:val="00924E6C"/>
    <w:rsid w:val="00924FE0"/>
    <w:rsid w:val="0092544D"/>
    <w:rsid w:val="00925F7D"/>
    <w:rsid w:val="00927EB9"/>
    <w:rsid w:val="00931A39"/>
    <w:rsid w:val="00932374"/>
    <w:rsid w:val="0093254F"/>
    <w:rsid w:val="00933130"/>
    <w:rsid w:val="00933393"/>
    <w:rsid w:val="00933999"/>
    <w:rsid w:val="00933B86"/>
    <w:rsid w:val="00933E81"/>
    <w:rsid w:val="00940128"/>
    <w:rsid w:val="00942FB8"/>
    <w:rsid w:val="00944105"/>
    <w:rsid w:val="00944A84"/>
    <w:rsid w:val="00950464"/>
    <w:rsid w:val="009527FF"/>
    <w:rsid w:val="00952BF5"/>
    <w:rsid w:val="009547D1"/>
    <w:rsid w:val="00960073"/>
    <w:rsid w:val="009631E6"/>
    <w:rsid w:val="009633E0"/>
    <w:rsid w:val="00963405"/>
    <w:rsid w:val="0096521C"/>
    <w:rsid w:val="00965F78"/>
    <w:rsid w:val="00966987"/>
    <w:rsid w:val="00967AD9"/>
    <w:rsid w:val="00972120"/>
    <w:rsid w:val="00972EBA"/>
    <w:rsid w:val="00974ACB"/>
    <w:rsid w:val="0097535B"/>
    <w:rsid w:val="009753D4"/>
    <w:rsid w:val="00976EEA"/>
    <w:rsid w:val="009803EF"/>
    <w:rsid w:val="00980499"/>
    <w:rsid w:val="009820E0"/>
    <w:rsid w:val="00985A30"/>
    <w:rsid w:val="009863DF"/>
    <w:rsid w:val="00987665"/>
    <w:rsid w:val="00991E0E"/>
    <w:rsid w:val="009959BC"/>
    <w:rsid w:val="00995A1C"/>
    <w:rsid w:val="00995A51"/>
    <w:rsid w:val="00995B0F"/>
    <w:rsid w:val="009A0D76"/>
    <w:rsid w:val="009A2531"/>
    <w:rsid w:val="009A2787"/>
    <w:rsid w:val="009A306C"/>
    <w:rsid w:val="009A351B"/>
    <w:rsid w:val="009A454E"/>
    <w:rsid w:val="009A7B8B"/>
    <w:rsid w:val="009A7D5C"/>
    <w:rsid w:val="009B1342"/>
    <w:rsid w:val="009B2D4E"/>
    <w:rsid w:val="009B2D9D"/>
    <w:rsid w:val="009B35DF"/>
    <w:rsid w:val="009B5160"/>
    <w:rsid w:val="009B5337"/>
    <w:rsid w:val="009C0868"/>
    <w:rsid w:val="009C1F30"/>
    <w:rsid w:val="009C3C81"/>
    <w:rsid w:val="009C5857"/>
    <w:rsid w:val="009D0715"/>
    <w:rsid w:val="009D0D3B"/>
    <w:rsid w:val="009D1676"/>
    <w:rsid w:val="009D2A3A"/>
    <w:rsid w:val="009D2DBA"/>
    <w:rsid w:val="009D62BE"/>
    <w:rsid w:val="009E2C3E"/>
    <w:rsid w:val="009E2C4B"/>
    <w:rsid w:val="009E3165"/>
    <w:rsid w:val="009E4826"/>
    <w:rsid w:val="009E4AE7"/>
    <w:rsid w:val="009E664B"/>
    <w:rsid w:val="009F18FC"/>
    <w:rsid w:val="009F21D0"/>
    <w:rsid w:val="009F252D"/>
    <w:rsid w:val="009F2D1D"/>
    <w:rsid w:val="009F3034"/>
    <w:rsid w:val="009F3288"/>
    <w:rsid w:val="009F490B"/>
    <w:rsid w:val="009F5AF6"/>
    <w:rsid w:val="009F5FB8"/>
    <w:rsid w:val="009F6743"/>
    <w:rsid w:val="00A00F8D"/>
    <w:rsid w:val="00A0267B"/>
    <w:rsid w:val="00A03D1A"/>
    <w:rsid w:val="00A050D1"/>
    <w:rsid w:val="00A0529C"/>
    <w:rsid w:val="00A06101"/>
    <w:rsid w:val="00A06248"/>
    <w:rsid w:val="00A10B11"/>
    <w:rsid w:val="00A11297"/>
    <w:rsid w:val="00A1140A"/>
    <w:rsid w:val="00A16954"/>
    <w:rsid w:val="00A16BD5"/>
    <w:rsid w:val="00A1711B"/>
    <w:rsid w:val="00A21AB0"/>
    <w:rsid w:val="00A23DBE"/>
    <w:rsid w:val="00A2544A"/>
    <w:rsid w:val="00A27EFC"/>
    <w:rsid w:val="00A31DB8"/>
    <w:rsid w:val="00A36FE0"/>
    <w:rsid w:val="00A37076"/>
    <w:rsid w:val="00A40160"/>
    <w:rsid w:val="00A40E17"/>
    <w:rsid w:val="00A452D4"/>
    <w:rsid w:val="00A46821"/>
    <w:rsid w:val="00A46F54"/>
    <w:rsid w:val="00A51A58"/>
    <w:rsid w:val="00A54841"/>
    <w:rsid w:val="00A55473"/>
    <w:rsid w:val="00A56251"/>
    <w:rsid w:val="00A562F7"/>
    <w:rsid w:val="00A5700C"/>
    <w:rsid w:val="00A57063"/>
    <w:rsid w:val="00A60BB7"/>
    <w:rsid w:val="00A60DC6"/>
    <w:rsid w:val="00A624FA"/>
    <w:rsid w:val="00A641EA"/>
    <w:rsid w:val="00A64F88"/>
    <w:rsid w:val="00A65AE5"/>
    <w:rsid w:val="00A663B8"/>
    <w:rsid w:val="00A679BE"/>
    <w:rsid w:val="00A70A5F"/>
    <w:rsid w:val="00A70DBC"/>
    <w:rsid w:val="00A7776C"/>
    <w:rsid w:val="00A77947"/>
    <w:rsid w:val="00A8020A"/>
    <w:rsid w:val="00A807B6"/>
    <w:rsid w:val="00A80E89"/>
    <w:rsid w:val="00A81576"/>
    <w:rsid w:val="00A81731"/>
    <w:rsid w:val="00A81EBC"/>
    <w:rsid w:val="00A82F57"/>
    <w:rsid w:val="00A855F6"/>
    <w:rsid w:val="00A873A1"/>
    <w:rsid w:val="00A9208D"/>
    <w:rsid w:val="00A93B09"/>
    <w:rsid w:val="00A9413E"/>
    <w:rsid w:val="00A9419F"/>
    <w:rsid w:val="00A962D0"/>
    <w:rsid w:val="00A964BD"/>
    <w:rsid w:val="00A976CC"/>
    <w:rsid w:val="00A97E72"/>
    <w:rsid w:val="00AA2EC0"/>
    <w:rsid w:val="00AA3051"/>
    <w:rsid w:val="00AA3326"/>
    <w:rsid w:val="00AA4D33"/>
    <w:rsid w:val="00AA633B"/>
    <w:rsid w:val="00AB1B65"/>
    <w:rsid w:val="00AB2317"/>
    <w:rsid w:val="00AB384A"/>
    <w:rsid w:val="00AB5C73"/>
    <w:rsid w:val="00AB6134"/>
    <w:rsid w:val="00AB6434"/>
    <w:rsid w:val="00AB728F"/>
    <w:rsid w:val="00AB7342"/>
    <w:rsid w:val="00AB7494"/>
    <w:rsid w:val="00AC0C0A"/>
    <w:rsid w:val="00AC1795"/>
    <w:rsid w:val="00AC1AB9"/>
    <w:rsid w:val="00AC25D2"/>
    <w:rsid w:val="00AC27C1"/>
    <w:rsid w:val="00AC4932"/>
    <w:rsid w:val="00AC52A5"/>
    <w:rsid w:val="00AC6378"/>
    <w:rsid w:val="00AC7D96"/>
    <w:rsid w:val="00AD007B"/>
    <w:rsid w:val="00AD07F9"/>
    <w:rsid w:val="00AD3753"/>
    <w:rsid w:val="00AD7B0D"/>
    <w:rsid w:val="00AD7E8E"/>
    <w:rsid w:val="00AE0CC8"/>
    <w:rsid w:val="00AE2A1C"/>
    <w:rsid w:val="00AE41C5"/>
    <w:rsid w:val="00AE447F"/>
    <w:rsid w:val="00AE5481"/>
    <w:rsid w:val="00AE5695"/>
    <w:rsid w:val="00AE6855"/>
    <w:rsid w:val="00AF13BD"/>
    <w:rsid w:val="00AF1B9A"/>
    <w:rsid w:val="00AF4F8B"/>
    <w:rsid w:val="00AF50E0"/>
    <w:rsid w:val="00AF5371"/>
    <w:rsid w:val="00AF7623"/>
    <w:rsid w:val="00AF7DB6"/>
    <w:rsid w:val="00B030B8"/>
    <w:rsid w:val="00B03C4A"/>
    <w:rsid w:val="00B04B2A"/>
    <w:rsid w:val="00B0734F"/>
    <w:rsid w:val="00B11166"/>
    <w:rsid w:val="00B117C4"/>
    <w:rsid w:val="00B120A5"/>
    <w:rsid w:val="00B143FE"/>
    <w:rsid w:val="00B14642"/>
    <w:rsid w:val="00B15329"/>
    <w:rsid w:val="00B16D19"/>
    <w:rsid w:val="00B17605"/>
    <w:rsid w:val="00B20920"/>
    <w:rsid w:val="00B21934"/>
    <w:rsid w:val="00B244D8"/>
    <w:rsid w:val="00B252B9"/>
    <w:rsid w:val="00B25F7B"/>
    <w:rsid w:val="00B27FCB"/>
    <w:rsid w:val="00B31244"/>
    <w:rsid w:val="00B31443"/>
    <w:rsid w:val="00B331A8"/>
    <w:rsid w:val="00B33267"/>
    <w:rsid w:val="00B332C3"/>
    <w:rsid w:val="00B34292"/>
    <w:rsid w:val="00B34A9F"/>
    <w:rsid w:val="00B34C62"/>
    <w:rsid w:val="00B35EAA"/>
    <w:rsid w:val="00B361C2"/>
    <w:rsid w:val="00B36792"/>
    <w:rsid w:val="00B37658"/>
    <w:rsid w:val="00B40478"/>
    <w:rsid w:val="00B432AF"/>
    <w:rsid w:val="00B45242"/>
    <w:rsid w:val="00B459D2"/>
    <w:rsid w:val="00B52C33"/>
    <w:rsid w:val="00B57C05"/>
    <w:rsid w:val="00B60D1B"/>
    <w:rsid w:val="00B610CB"/>
    <w:rsid w:val="00B61893"/>
    <w:rsid w:val="00B62388"/>
    <w:rsid w:val="00B639BB"/>
    <w:rsid w:val="00B63B39"/>
    <w:rsid w:val="00B64666"/>
    <w:rsid w:val="00B67227"/>
    <w:rsid w:val="00B67ADF"/>
    <w:rsid w:val="00B74EEC"/>
    <w:rsid w:val="00B75BE3"/>
    <w:rsid w:val="00B76AC4"/>
    <w:rsid w:val="00B77668"/>
    <w:rsid w:val="00B779F2"/>
    <w:rsid w:val="00B77DFE"/>
    <w:rsid w:val="00B80F55"/>
    <w:rsid w:val="00B81529"/>
    <w:rsid w:val="00B827AD"/>
    <w:rsid w:val="00B82B3F"/>
    <w:rsid w:val="00B83101"/>
    <w:rsid w:val="00B85361"/>
    <w:rsid w:val="00B85C6B"/>
    <w:rsid w:val="00B90620"/>
    <w:rsid w:val="00B90801"/>
    <w:rsid w:val="00B940E3"/>
    <w:rsid w:val="00B941C4"/>
    <w:rsid w:val="00B9593E"/>
    <w:rsid w:val="00B95A5D"/>
    <w:rsid w:val="00B965A1"/>
    <w:rsid w:val="00B966C9"/>
    <w:rsid w:val="00B97393"/>
    <w:rsid w:val="00BA091A"/>
    <w:rsid w:val="00BA105F"/>
    <w:rsid w:val="00BA38A7"/>
    <w:rsid w:val="00BA49C1"/>
    <w:rsid w:val="00BA61F1"/>
    <w:rsid w:val="00BB251D"/>
    <w:rsid w:val="00BB36B7"/>
    <w:rsid w:val="00BB3B85"/>
    <w:rsid w:val="00BB4398"/>
    <w:rsid w:val="00BB4B75"/>
    <w:rsid w:val="00BB53B8"/>
    <w:rsid w:val="00BB6D1A"/>
    <w:rsid w:val="00BC0CC5"/>
    <w:rsid w:val="00BC12DE"/>
    <w:rsid w:val="00BC159C"/>
    <w:rsid w:val="00BC3C3E"/>
    <w:rsid w:val="00BC52D9"/>
    <w:rsid w:val="00BD1BE0"/>
    <w:rsid w:val="00BD1C30"/>
    <w:rsid w:val="00BD37F9"/>
    <w:rsid w:val="00BD410D"/>
    <w:rsid w:val="00BD47C3"/>
    <w:rsid w:val="00BD6FDE"/>
    <w:rsid w:val="00BD7267"/>
    <w:rsid w:val="00BD7772"/>
    <w:rsid w:val="00BE1AEF"/>
    <w:rsid w:val="00BE2611"/>
    <w:rsid w:val="00BE2D16"/>
    <w:rsid w:val="00BE3832"/>
    <w:rsid w:val="00BE4FEB"/>
    <w:rsid w:val="00BE7E1B"/>
    <w:rsid w:val="00BF26AF"/>
    <w:rsid w:val="00BF4006"/>
    <w:rsid w:val="00BF5365"/>
    <w:rsid w:val="00BF5882"/>
    <w:rsid w:val="00BF62A8"/>
    <w:rsid w:val="00BF6615"/>
    <w:rsid w:val="00BF6DBD"/>
    <w:rsid w:val="00C03D1E"/>
    <w:rsid w:val="00C10168"/>
    <w:rsid w:val="00C14DBD"/>
    <w:rsid w:val="00C153C4"/>
    <w:rsid w:val="00C155DA"/>
    <w:rsid w:val="00C15C40"/>
    <w:rsid w:val="00C1604A"/>
    <w:rsid w:val="00C16B7E"/>
    <w:rsid w:val="00C22B04"/>
    <w:rsid w:val="00C24B8A"/>
    <w:rsid w:val="00C25301"/>
    <w:rsid w:val="00C26289"/>
    <w:rsid w:val="00C26C3B"/>
    <w:rsid w:val="00C30243"/>
    <w:rsid w:val="00C30837"/>
    <w:rsid w:val="00C31F7B"/>
    <w:rsid w:val="00C41149"/>
    <w:rsid w:val="00C4131C"/>
    <w:rsid w:val="00C416F6"/>
    <w:rsid w:val="00C41892"/>
    <w:rsid w:val="00C41D5F"/>
    <w:rsid w:val="00C4390B"/>
    <w:rsid w:val="00C447F7"/>
    <w:rsid w:val="00C4707B"/>
    <w:rsid w:val="00C47D10"/>
    <w:rsid w:val="00C51005"/>
    <w:rsid w:val="00C54CD4"/>
    <w:rsid w:val="00C5652E"/>
    <w:rsid w:val="00C623DF"/>
    <w:rsid w:val="00C62ACC"/>
    <w:rsid w:val="00C63A81"/>
    <w:rsid w:val="00C67231"/>
    <w:rsid w:val="00C705CE"/>
    <w:rsid w:val="00C710E3"/>
    <w:rsid w:val="00C7143B"/>
    <w:rsid w:val="00C716C9"/>
    <w:rsid w:val="00C73F86"/>
    <w:rsid w:val="00C80192"/>
    <w:rsid w:val="00C80F4A"/>
    <w:rsid w:val="00C83598"/>
    <w:rsid w:val="00C836BF"/>
    <w:rsid w:val="00C84B20"/>
    <w:rsid w:val="00C85B1A"/>
    <w:rsid w:val="00C86AAA"/>
    <w:rsid w:val="00C86F2C"/>
    <w:rsid w:val="00C877B9"/>
    <w:rsid w:val="00C907E5"/>
    <w:rsid w:val="00C90A9B"/>
    <w:rsid w:val="00C911CD"/>
    <w:rsid w:val="00C915A2"/>
    <w:rsid w:val="00C933E2"/>
    <w:rsid w:val="00C93572"/>
    <w:rsid w:val="00C936F4"/>
    <w:rsid w:val="00C94805"/>
    <w:rsid w:val="00C956CF"/>
    <w:rsid w:val="00C963C9"/>
    <w:rsid w:val="00CA00EE"/>
    <w:rsid w:val="00CA2C80"/>
    <w:rsid w:val="00CA31C4"/>
    <w:rsid w:val="00CA4698"/>
    <w:rsid w:val="00CA59A1"/>
    <w:rsid w:val="00CA6D5D"/>
    <w:rsid w:val="00CB1E91"/>
    <w:rsid w:val="00CB3EC7"/>
    <w:rsid w:val="00CB725A"/>
    <w:rsid w:val="00CB7C25"/>
    <w:rsid w:val="00CC052D"/>
    <w:rsid w:val="00CC49F4"/>
    <w:rsid w:val="00CC6076"/>
    <w:rsid w:val="00CD2504"/>
    <w:rsid w:val="00CD2BC2"/>
    <w:rsid w:val="00CD32BF"/>
    <w:rsid w:val="00CD5D15"/>
    <w:rsid w:val="00CD6F05"/>
    <w:rsid w:val="00CE04CF"/>
    <w:rsid w:val="00CE2819"/>
    <w:rsid w:val="00CE3A7B"/>
    <w:rsid w:val="00CE66D9"/>
    <w:rsid w:val="00CE68CF"/>
    <w:rsid w:val="00CE71C0"/>
    <w:rsid w:val="00CE720D"/>
    <w:rsid w:val="00CF25A9"/>
    <w:rsid w:val="00CF34DB"/>
    <w:rsid w:val="00CF5472"/>
    <w:rsid w:val="00CF6248"/>
    <w:rsid w:val="00D00FC4"/>
    <w:rsid w:val="00D02D5E"/>
    <w:rsid w:val="00D04131"/>
    <w:rsid w:val="00D043D4"/>
    <w:rsid w:val="00D04A4C"/>
    <w:rsid w:val="00D0567D"/>
    <w:rsid w:val="00D06D68"/>
    <w:rsid w:val="00D071C7"/>
    <w:rsid w:val="00D07DD3"/>
    <w:rsid w:val="00D1136F"/>
    <w:rsid w:val="00D147BA"/>
    <w:rsid w:val="00D16D90"/>
    <w:rsid w:val="00D17913"/>
    <w:rsid w:val="00D24C4F"/>
    <w:rsid w:val="00D26132"/>
    <w:rsid w:val="00D2759C"/>
    <w:rsid w:val="00D279D8"/>
    <w:rsid w:val="00D3007F"/>
    <w:rsid w:val="00D33238"/>
    <w:rsid w:val="00D33A36"/>
    <w:rsid w:val="00D34986"/>
    <w:rsid w:val="00D349F6"/>
    <w:rsid w:val="00D34CE1"/>
    <w:rsid w:val="00D36FC5"/>
    <w:rsid w:val="00D4098D"/>
    <w:rsid w:val="00D44B55"/>
    <w:rsid w:val="00D4535E"/>
    <w:rsid w:val="00D45CE9"/>
    <w:rsid w:val="00D51996"/>
    <w:rsid w:val="00D51AA6"/>
    <w:rsid w:val="00D547F8"/>
    <w:rsid w:val="00D55B11"/>
    <w:rsid w:val="00D63DB2"/>
    <w:rsid w:val="00D643C1"/>
    <w:rsid w:val="00D649CD"/>
    <w:rsid w:val="00D65157"/>
    <w:rsid w:val="00D6698C"/>
    <w:rsid w:val="00D70A64"/>
    <w:rsid w:val="00D7185B"/>
    <w:rsid w:val="00D73318"/>
    <w:rsid w:val="00D75AE2"/>
    <w:rsid w:val="00D76145"/>
    <w:rsid w:val="00D77DAA"/>
    <w:rsid w:val="00D854A6"/>
    <w:rsid w:val="00D85B9B"/>
    <w:rsid w:val="00D85BB2"/>
    <w:rsid w:val="00D85EE4"/>
    <w:rsid w:val="00D861BB"/>
    <w:rsid w:val="00D86880"/>
    <w:rsid w:val="00D86924"/>
    <w:rsid w:val="00D86DD5"/>
    <w:rsid w:val="00D87E57"/>
    <w:rsid w:val="00D9165E"/>
    <w:rsid w:val="00D93281"/>
    <w:rsid w:val="00D969D4"/>
    <w:rsid w:val="00DA328A"/>
    <w:rsid w:val="00DA7868"/>
    <w:rsid w:val="00DB1452"/>
    <w:rsid w:val="00DB74F9"/>
    <w:rsid w:val="00DB7579"/>
    <w:rsid w:val="00DC1CBB"/>
    <w:rsid w:val="00DC2C62"/>
    <w:rsid w:val="00DC3787"/>
    <w:rsid w:val="00DC443F"/>
    <w:rsid w:val="00DC5099"/>
    <w:rsid w:val="00DC5E24"/>
    <w:rsid w:val="00DC7857"/>
    <w:rsid w:val="00DD0BF1"/>
    <w:rsid w:val="00DD111D"/>
    <w:rsid w:val="00DD1673"/>
    <w:rsid w:val="00DD30AE"/>
    <w:rsid w:val="00DD5EA5"/>
    <w:rsid w:val="00DD64E3"/>
    <w:rsid w:val="00DD6B3F"/>
    <w:rsid w:val="00DD7101"/>
    <w:rsid w:val="00DE0437"/>
    <w:rsid w:val="00DE0E6D"/>
    <w:rsid w:val="00DE446F"/>
    <w:rsid w:val="00DE5730"/>
    <w:rsid w:val="00DE5B34"/>
    <w:rsid w:val="00DE5FF1"/>
    <w:rsid w:val="00DE6965"/>
    <w:rsid w:val="00DE6E13"/>
    <w:rsid w:val="00DF17A5"/>
    <w:rsid w:val="00DF1A6E"/>
    <w:rsid w:val="00DF4339"/>
    <w:rsid w:val="00DF5549"/>
    <w:rsid w:val="00DF5A64"/>
    <w:rsid w:val="00DF6C27"/>
    <w:rsid w:val="00DF722B"/>
    <w:rsid w:val="00E0085E"/>
    <w:rsid w:val="00E00C76"/>
    <w:rsid w:val="00E01191"/>
    <w:rsid w:val="00E01AE1"/>
    <w:rsid w:val="00E03109"/>
    <w:rsid w:val="00E06223"/>
    <w:rsid w:val="00E069F2"/>
    <w:rsid w:val="00E10E38"/>
    <w:rsid w:val="00E10ECE"/>
    <w:rsid w:val="00E11790"/>
    <w:rsid w:val="00E119E2"/>
    <w:rsid w:val="00E123B0"/>
    <w:rsid w:val="00E130E5"/>
    <w:rsid w:val="00E15015"/>
    <w:rsid w:val="00E153AC"/>
    <w:rsid w:val="00E1548C"/>
    <w:rsid w:val="00E1737D"/>
    <w:rsid w:val="00E17750"/>
    <w:rsid w:val="00E2230B"/>
    <w:rsid w:val="00E22C39"/>
    <w:rsid w:val="00E22DF9"/>
    <w:rsid w:val="00E2358D"/>
    <w:rsid w:val="00E23A3C"/>
    <w:rsid w:val="00E240F6"/>
    <w:rsid w:val="00E248FA"/>
    <w:rsid w:val="00E24CD8"/>
    <w:rsid w:val="00E27430"/>
    <w:rsid w:val="00E32189"/>
    <w:rsid w:val="00E325B6"/>
    <w:rsid w:val="00E32692"/>
    <w:rsid w:val="00E34EF0"/>
    <w:rsid w:val="00E367F3"/>
    <w:rsid w:val="00E42127"/>
    <w:rsid w:val="00E4280B"/>
    <w:rsid w:val="00E42C3C"/>
    <w:rsid w:val="00E43141"/>
    <w:rsid w:val="00E43913"/>
    <w:rsid w:val="00E44F3E"/>
    <w:rsid w:val="00E45906"/>
    <w:rsid w:val="00E465E8"/>
    <w:rsid w:val="00E5583D"/>
    <w:rsid w:val="00E55F88"/>
    <w:rsid w:val="00E5626A"/>
    <w:rsid w:val="00E5671F"/>
    <w:rsid w:val="00E56B97"/>
    <w:rsid w:val="00E605E3"/>
    <w:rsid w:val="00E6101F"/>
    <w:rsid w:val="00E61CEB"/>
    <w:rsid w:val="00E6538A"/>
    <w:rsid w:val="00E70BF9"/>
    <w:rsid w:val="00E70C44"/>
    <w:rsid w:val="00E710F1"/>
    <w:rsid w:val="00E72AB0"/>
    <w:rsid w:val="00E746F0"/>
    <w:rsid w:val="00E74FCE"/>
    <w:rsid w:val="00E756EB"/>
    <w:rsid w:val="00E76F2F"/>
    <w:rsid w:val="00E800A8"/>
    <w:rsid w:val="00E80572"/>
    <w:rsid w:val="00E8196D"/>
    <w:rsid w:val="00E82936"/>
    <w:rsid w:val="00E84AA4"/>
    <w:rsid w:val="00E8725C"/>
    <w:rsid w:val="00E8737B"/>
    <w:rsid w:val="00E87444"/>
    <w:rsid w:val="00E90C2A"/>
    <w:rsid w:val="00E90FEA"/>
    <w:rsid w:val="00E91128"/>
    <w:rsid w:val="00E927EB"/>
    <w:rsid w:val="00E927FE"/>
    <w:rsid w:val="00E9466F"/>
    <w:rsid w:val="00E948D5"/>
    <w:rsid w:val="00E95F59"/>
    <w:rsid w:val="00E963FF"/>
    <w:rsid w:val="00E96726"/>
    <w:rsid w:val="00E96EF2"/>
    <w:rsid w:val="00EA0541"/>
    <w:rsid w:val="00EA3FC9"/>
    <w:rsid w:val="00EA448D"/>
    <w:rsid w:val="00EA7A96"/>
    <w:rsid w:val="00EB19AD"/>
    <w:rsid w:val="00EB1E1A"/>
    <w:rsid w:val="00EB2996"/>
    <w:rsid w:val="00EB31BC"/>
    <w:rsid w:val="00EB575F"/>
    <w:rsid w:val="00EB5975"/>
    <w:rsid w:val="00EC149A"/>
    <w:rsid w:val="00EC1C7A"/>
    <w:rsid w:val="00EC335F"/>
    <w:rsid w:val="00EC4E78"/>
    <w:rsid w:val="00EC5BF3"/>
    <w:rsid w:val="00EC5CAB"/>
    <w:rsid w:val="00EC6F6F"/>
    <w:rsid w:val="00EC742B"/>
    <w:rsid w:val="00EC7869"/>
    <w:rsid w:val="00EC7DCA"/>
    <w:rsid w:val="00ED14F2"/>
    <w:rsid w:val="00ED43E1"/>
    <w:rsid w:val="00ED477F"/>
    <w:rsid w:val="00ED54C6"/>
    <w:rsid w:val="00ED56ED"/>
    <w:rsid w:val="00ED6237"/>
    <w:rsid w:val="00EE01DA"/>
    <w:rsid w:val="00EE2EC5"/>
    <w:rsid w:val="00EE541C"/>
    <w:rsid w:val="00EE71F1"/>
    <w:rsid w:val="00EE7406"/>
    <w:rsid w:val="00EE78B9"/>
    <w:rsid w:val="00EF0718"/>
    <w:rsid w:val="00EF213B"/>
    <w:rsid w:val="00EF25A9"/>
    <w:rsid w:val="00EF2B48"/>
    <w:rsid w:val="00EF2F57"/>
    <w:rsid w:val="00EF4DA0"/>
    <w:rsid w:val="00EF7C6E"/>
    <w:rsid w:val="00F0306A"/>
    <w:rsid w:val="00F03AFA"/>
    <w:rsid w:val="00F03C71"/>
    <w:rsid w:val="00F07886"/>
    <w:rsid w:val="00F07CDF"/>
    <w:rsid w:val="00F07EF8"/>
    <w:rsid w:val="00F126BE"/>
    <w:rsid w:val="00F130E6"/>
    <w:rsid w:val="00F13F5F"/>
    <w:rsid w:val="00F14911"/>
    <w:rsid w:val="00F14B40"/>
    <w:rsid w:val="00F17074"/>
    <w:rsid w:val="00F175B5"/>
    <w:rsid w:val="00F17866"/>
    <w:rsid w:val="00F22E61"/>
    <w:rsid w:val="00F23E20"/>
    <w:rsid w:val="00F26205"/>
    <w:rsid w:val="00F26D41"/>
    <w:rsid w:val="00F27D1F"/>
    <w:rsid w:val="00F35618"/>
    <w:rsid w:val="00F359EA"/>
    <w:rsid w:val="00F35DBA"/>
    <w:rsid w:val="00F37B7E"/>
    <w:rsid w:val="00F37FD1"/>
    <w:rsid w:val="00F42E35"/>
    <w:rsid w:val="00F43A83"/>
    <w:rsid w:val="00F43D07"/>
    <w:rsid w:val="00F44AB9"/>
    <w:rsid w:val="00F44B82"/>
    <w:rsid w:val="00F46971"/>
    <w:rsid w:val="00F50903"/>
    <w:rsid w:val="00F51AD6"/>
    <w:rsid w:val="00F51AF5"/>
    <w:rsid w:val="00F51F2A"/>
    <w:rsid w:val="00F52B63"/>
    <w:rsid w:val="00F52E55"/>
    <w:rsid w:val="00F5300C"/>
    <w:rsid w:val="00F56988"/>
    <w:rsid w:val="00F56BB9"/>
    <w:rsid w:val="00F6135B"/>
    <w:rsid w:val="00F63B99"/>
    <w:rsid w:val="00F64299"/>
    <w:rsid w:val="00F6489E"/>
    <w:rsid w:val="00F7077A"/>
    <w:rsid w:val="00F720E1"/>
    <w:rsid w:val="00F73F1D"/>
    <w:rsid w:val="00F74001"/>
    <w:rsid w:val="00F80D16"/>
    <w:rsid w:val="00F8163B"/>
    <w:rsid w:val="00F830E4"/>
    <w:rsid w:val="00F83CFC"/>
    <w:rsid w:val="00F84E59"/>
    <w:rsid w:val="00F86528"/>
    <w:rsid w:val="00F87F21"/>
    <w:rsid w:val="00F90178"/>
    <w:rsid w:val="00F90896"/>
    <w:rsid w:val="00F90F19"/>
    <w:rsid w:val="00F91184"/>
    <w:rsid w:val="00F91A06"/>
    <w:rsid w:val="00F91CFA"/>
    <w:rsid w:val="00F924A1"/>
    <w:rsid w:val="00FA026B"/>
    <w:rsid w:val="00FA0590"/>
    <w:rsid w:val="00FA06E7"/>
    <w:rsid w:val="00FA1A99"/>
    <w:rsid w:val="00FA2184"/>
    <w:rsid w:val="00FA28ED"/>
    <w:rsid w:val="00FA301C"/>
    <w:rsid w:val="00FA45B8"/>
    <w:rsid w:val="00FA4E42"/>
    <w:rsid w:val="00FA554C"/>
    <w:rsid w:val="00FA5FBE"/>
    <w:rsid w:val="00FA7889"/>
    <w:rsid w:val="00FB0B93"/>
    <w:rsid w:val="00FB1642"/>
    <w:rsid w:val="00FB377A"/>
    <w:rsid w:val="00FB3D58"/>
    <w:rsid w:val="00FB61FB"/>
    <w:rsid w:val="00FB6F1A"/>
    <w:rsid w:val="00FB7098"/>
    <w:rsid w:val="00FC10E5"/>
    <w:rsid w:val="00FC1B67"/>
    <w:rsid w:val="00FC272A"/>
    <w:rsid w:val="00FC2D5C"/>
    <w:rsid w:val="00FC3160"/>
    <w:rsid w:val="00FC338F"/>
    <w:rsid w:val="00FC78B8"/>
    <w:rsid w:val="00FD012F"/>
    <w:rsid w:val="00FD0715"/>
    <w:rsid w:val="00FD1794"/>
    <w:rsid w:val="00FD2BE8"/>
    <w:rsid w:val="00FD3226"/>
    <w:rsid w:val="00FD3E74"/>
    <w:rsid w:val="00FD3F17"/>
    <w:rsid w:val="00FD3FEF"/>
    <w:rsid w:val="00FD67A3"/>
    <w:rsid w:val="00FD7285"/>
    <w:rsid w:val="00FE1B1F"/>
    <w:rsid w:val="00FE2F7C"/>
    <w:rsid w:val="00FE4C94"/>
    <w:rsid w:val="00FE5332"/>
    <w:rsid w:val="00FF1A29"/>
    <w:rsid w:val="00FF260E"/>
    <w:rsid w:val="00FF26DC"/>
    <w:rsid w:val="00FF3CF6"/>
    <w:rsid w:val="00FF4B64"/>
    <w:rsid w:val="00FF71E9"/>
    <w:rsid w:val="00FF7E55"/>
    <w:rsid w:val="01232614"/>
    <w:rsid w:val="01ED041D"/>
    <w:rsid w:val="02813BAB"/>
    <w:rsid w:val="028654BD"/>
    <w:rsid w:val="02AEEB70"/>
    <w:rsid w:val="0346C496"/>
    <w:rsid w:val="036B22EA"/>
    <w:rsid w:val="047A50AC"/>
    <w:rsid w:val="047CE340"/>
    <w:rsid w:val="04822F05"/>
    <w:rsid w:val="04E79116"/>
    <w:rsid w:val="05B1673C"/>
    <w:rsid w:val="063A309F"/>
    <w:rsid w:val="0919E587"/>
    <w:rsid w:val="09BBC97D"/>
    <w:rsid w:val="09CBA94B"/>
    <w:rsid w:val="0A1326B0"/>
    <w:rsid w:val="0C0021A4"/>
    <w:rsid w:val="0C159B30"/>
    <w:rsid w:val="0C9141C3"/>
    <w:rsid w:val="0CB42FC0"/>
    <w:rsid w:val="0D416C1E"/>
    <w:rsid w:val="0EE7B58C"/>
    <w:rsid w:val="0F68B219"/>
    <w:rsid w:val="0F799019"/>
    <w:rsid w:val="0F8D8441"/>
    <w:rsid w:val="108A4326"/>
    <w:rsid w:val="112A3947"/>
    <w:rsid w:val="11F266B9"/>
    <w:rsid w:val="12447360"/>
    <w:rsid w:val="12A38155"/>
    <w:rsid w:val="12B15CCC"/>
    <w:rsid w:val="12C9D13A"/>
    <w:rsid w:val="13A27C34"/>
    <w:rsid w:val="14D0173A"/>
    <w:rsid w:val="15DE576C"/>
    <w:rsid w:val="15E32D86"/>
    <w:rsid w:val="15ED11BD"/>
    <w:rsid w:val="16C5DA4A"/>
    <w:rsid w:val="171CA0A5"/>
    <w:rsid w:val="174BD47A"/>
    <w:rsid w:val="175300B6"/>
    <w:rsid w:val="17605E65"/>
    <w:rsid w:val="178BB770"/>
    <w:rsid w:val="182F3E2F"/>
    <w:rsid w:val="1854F3A9"/>
    <w:rsid w:val="18574C72"/>
    <w:rsid w:val="18DE4655"/>
    <w:rsid w:val="1911E64E"/>
    <w:rsid w:val="19FB6374"/>
    <w:rsid w:val="1AFF6213"/>
    <w:rsid w:val="1B267F45"/>
    <w:rsid w:val="1B852809"/>
    <w:rsid w:val="1D9CD53A"/>
    <w:rsid w:val="1DCD1D80"/>
    <w:rsid w:val="1E173417"/>
    <w:rsid w:val="1ED597EE"/>
    <w:rsid w:val="1F97F1FF"/>
    <w:rsid w:val="200BD26F"/>
    <w:rsid w:val="209094EB"/>
    <w:rsid w:val="20D04EC4"/>
    <w:rsid w:val="20D15AE1"/>
    <w:rsid w:val="21176167"/>
    <w:rsid w:val="22056135"/>
    <w:rsid w:val="221A1AAB"/>
    <w:rsid w:val="222F42C5"/>
    <w:rsid w:val="22371414"/>
    <w:rsid w:val="22BD2661"/>
    <w:rsid w:val="25074B78"/>
    <w:rsid w:val="252F0D8A"/>
    <w:rsid w:val="2548D347"/>
    <w:rsid w:val="26DFE1FF"/>
    <w:rsid w:val="28BAF18C"/>
    <w:rsid w:val="292BA34C"/>
    <w:rsid w:val="29C8A5FF"/>
    <w:rsid w:val="2A4A6CBC"/>
    <w:rsid w:val="2AB2A228"/>
    <w:rsid w:val="2B67898B"/>
    <w:rsid w:val="2B69CA91"/>
    <w:rsid w:val="2B9B3D07"/>
    <w:rsid w:val="2CEB3941"/>
    <w:rsid w:val="2D5A21E2"/>
    <w:rsid w:val="2D5DBE19"/>
    <w:rsid w:val="2DED1607"/>
    <w:rsid w:val="2E0EE968"/>
    <w:rsid w:val="2F38E9DB"/>
    <w:rsid w:val="3050C406"/>
    <w:rsid w:val="3061E176"/>
    <w:rsid w:val="3098805E"/>
    <w:rsid w:val="309A77AE"/>
    <w:rsid w:val="31684350"/>
    <w:rsid w:val="32764180"/>
    <w:rsid w:val="33AD9435"/>
    <w:rsid w:val="3420477C"/>
    <w:rsid w:val="34F17610"/>
    <w:rsid w:val="34FA14CD"/>
    <w:rsid w:val="35B1E9F3"/>
    <w:rsid w:val="365F5252"/>
    <w:rsid w:val="376AF3CE"/>
    <w:rsid w:val="3A4C4233"/>
    <w:rsid w:val="3AF69B22"/>
    <w:rsid w:val="3AF8F481"/>
    <w:rsid w:val="3E6A8F5E"/>
    <w:rsid w:val="3E810C9D"/>
    <w:rsid w:val="3E8FF131"/>
    <w:rsid w:val="3EB87B27"/>
    <w:rsid w:val="3F002A9E"/>
    <w:rsid w:val="3F76B8EF"/>
    <w:rsid w:val="3FBEB761"/>
    <w:rsid w:val="41662735"/>
    <w:rsid w:val="4209FD74"/>
    <w:rsid w:val="4332D87A"/>
    <w:rsid w:val="446C1E75"/>
    <w:rsid w:val="44FCF32C"/>
    <w:rsid w:val="4522D620"/>
    <w:rsid w:val="4580253A"/>
    <w:rsid w:val="467AC925"/>
    <w:rsid w:val="46B613E6"/>
    <w:rsid w:val="4955A7BB"/>
    <w:rsid w:val="4956CE9D"/>
    <w:rsid w:val="4989EB7D"/>
    <w:rsid w:val="4A1ABCC7"/>
    <w:rsid w:val="4A3B5950"/>
    <w:rsid w:val="4B4C1B96"/>
    <w:rsid w:val="4B5D3406"/>
    <w:rsid w:val="4BDF57C7"/>
    <w:rsid w:val="4F00D328"/>
    <w:rsid w:val="4F0ADE70"/>
    <w:rsid w:val="4F287D6D"/>
    <w:rsid w:val="4F3688BD"/>
    <w:rsid w:val="4F839A00"/>
    <w:rsid w:val="507BB640"/>
    <w:rsid w:val="52046F77"/>
    <w:rsid w:val="52B376D8"/>
    <w:rsid w:val="52D18221"/>
    <w:rsid w:val="53B63778"/>
    <w:rsid w:val="53C0EA2D"/>
    <w:rsid w:val="53F817A5"/>
    <w:rsid w:val="55044CEB"/>
    <w:rsid w:val="5539917E"/>
    <w:rsid w:val="55578989"/>
    <w:rsid w:val="55712911"/>
    <w:rsid w:val="55872A1C"/>
    <w:rsid w:val="55E54CE8"/>
    <w:rsid w:val="5629C560"/>
    <w:rsid w:val="56BFCB15"/>
    <w:rsid w:val="57F9A43A"/>
    <w:rsid w:val="587FCFD8"/>
    <w:rsid w:val="596A58E3"/>
    <w:rsid w:val="59A57C0F"/>
    <w:rsid w:val="5A3CA652"/>
    <w:rsid w:val="5A69883E"/>
    <w:rsid w:val="5A6F9CB7"/>
    <w:rsid w:val="5A9B8AA6"/>
    <w:rsid w:val="5B579910"/>
    <w:rsid w:val="5C3D37AC"/>
    <w:rsid w:val="5C4433E3"/>
    <w:rsid w:val="5C8AFF36"/>
    <w:rsid w:val="5CB7B3CB"/>
    <w:rsid w:val="5CE89273"/>
    <w:rsid w:val="5DC21574"/>
    <w:rsid w:val="60A6CD96"/>
    <w:rsid w:val="60B8B5DB"/>
    <w:rsid w:val="6197EBB3"/>
    <w:rsid w:val="62227651"/>
    <w:rsid w:val="62D34DDA"/>
    <w:rsid w:val="62E6DDAC"/>
    <w:rsid w:val="6439119F"/>
    <w:rsid w:val="64730ED8"/>
    <w:rsid w:val="649C4739"/>
    <w:rsid w:val="64A3B94A"/>
    <w:rsid w:val="66640103"/>
    <w:rsid w:val="66ED5CD0"/>
    <w:rsid w:val="66F42AF6"/>
    <w:rsid w:val="6772C321"/>
    <w:rsid w:val="678081DF"/>
    <w:rsid w:val="6859DED5"/>
    <w:rsid w:val="688E98F8"/>
    <w:rsid w:val="695D5579"/>
    <w:rsid w:val="6B1FC755"/>
    <w:rsid w:val="6B3580A3"/>
    <w:rsid w:val="6B4BD201"/>
    <w:rsid w:val="6B94407C"/>
    <w:rsid w:val="6BCCD038"/>
    <w:rsid w:val="6C9900B0"/>
    <w:rsid w:val="6D1134A6"/>
    <w:rsid w:val="6D578E8D"/>
    <w:rsid w:val="6ED461C0"/>
    <w:rsid w:val="6ED8EB9F"/>
    <w:rsid w:val="6F27EDD8"/>
    <w:rsid w:val="6F2929A8"/>
    <w:rsid w:val="6F893ADC"/>
    <w:rsid w:val="701A3199"/>
    <w:rsid w:val="703F582D"/>
    <w:rsid w:val="70A769EF"/>
    <w:rsid w:val="70B54B89"/>
    <w:rsid w:val="719E1912"/>
    <w:rsid w:val="7219E5B2"/>
    <w:rsid w:val="726CB011"/>
    <w:rsid w:val="735B10E9"/>
    <w:rsid w:val="73E33F41"/>
    <w:rsid w:val="73E8F1E8"/>
    <w:rsid w:val="741F46E9"/>
    <w:rsid w:val="74969AA3"/>
    <w:rsid w:val="74AB1C9E"/>
    <w:rsid w:val="74BC4DFC"/>
    <w:rsid w:val="750BC9F7"/>
    <w:rsid w:val="76118256"/>
    <w:rsid w:val="7643D880"/>
    <w:rsid w:val="76A099EB"/>
    <w:rsid w:val="77738DD3"/>
    <w:rsid w:val="77F5362A"/>
    <w:rsid w:val="782C0EFC"/>
    <w:rsid w:val="7846EFB2"/>
    <w:rsid w:val="785D5CF2"/>
    <w:rsid w:val="7890358B"/>
    <w:rsid w:val="78AA36FB"/>
    <w:rsid w:val="78B5581F"/>
    <w:rsid w:val="78CE1138"/>
    <w:rsid w:val="7B4832AB"/>
    <w:rsid w:val="7B788E64"/>
    <w:rsid w:val="7B7BD7A0"/>
    <w:rsid w:val="7CA2692B"/>
    <w:rsid w:val="7DBE1228"/>
    <w:rsid w:val="7E94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319B3240-35FE-4EF2-A460-DF00C88F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3DC9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13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13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13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21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2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6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8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Carpredefinitoparagrafo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e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Carpredefinitoparagrafo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e"/>
    <w:link w:val="BeschreibungDivisionsZchn"/>
    <w:rsid w:val="00906D0C"/>
    <w:pPr>
      <w:numPr>
        <w:numId w:val="23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Carpredefinitoparagrafo"/>
    <w:rsid w:val="00A77947"/>
  </w:style>
  <w:style w:type="character" w:styleId="Enfasigrassetto">
    <w:name w:val="Strong"/>
    <w:basedOn w:val="Carpredefinitoparagrafo"/>
    <w:uiPriority w:val="22"/>
    <w:qFormat/>
    <w:rsid w:val="00E069F2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C447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447F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447F7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47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47F7"/>
    <w:rPr>
      <w:rFonts w:cs="Times New Roman (Textkörper CS)"/>
      <w:b/>
      <w:bCs/>
      <w:color w:val="000000"/>
      <w:sz w:val="20"/>
      <w:szCs w:val="20"/>
    </w:rPr>
  </w:style>
  <w:style w:type="paragraph" w:styleId="Revisione">
    <w:name w:val="Revision"/>
    <w:hidden/>
    <w:uiPriority w:val="99"/>
    <w:semiHidden/>
    <w:rsid w:val="00425DD5"/>
    <w:rPr>
      <w:rFonts w:cs="Times New Roman (Textkörper CS)"/>
      <w:color w:val="000000"/>
      <w:sz w:val="22"/>
    </w:rPr>
  </w:style>
  <w:style w:type="character" w:customStyle="1" w:styleId="ui-provider">
    <w:name w:val="ui-provider"/>
    <w:basedOn w:val="Carpredefinitoparagrafo"/>
    <w:rsid w:val="00627CB4"/>
  </w:style>
  <w:style w:type="paragraph" w:customStyle="1" w:styleId="pf0">
    <w:name w:val="pf0"/>
    <w:basedOn w:val="Normale"/>
    <w:rsid w:val="00FE4C94"/>
    <w:pPr>
      <w:tabs>
        <w:tab w:val="clear" w:pos="3572"/>
      </w:tabs>
      <w:spacing w:before="100" w:beforeAutospacing="1" w:after="100" w:afterAutospacing="1" w:line="240" w:lineRule="auto"/>
    </w:pPr>
    <w:rPr>
      <w:rFonts w:ascii="SimSun" w:hAnsi="SimSun" w:cs="SimSun"/>
      <w:color w:val="auto"/>
      <w:sz w:val="24"/>
      <w:lang w:eastAsia="zh-CN"/>
    </w:rPr>
  </w:style>
  <w:style w:type="character" w:customStyle="1" w:styleId="cf01">
    <w:name w:val="cf01"/>
    <w:basedOn w:val="Carpredefinitoparagrafo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Carpredefinitoparagrafo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328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90896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file:///C:/Users/jam/AppData/Local/Microsoft/Windows/INetCache/Content.Outlook/X370BCCS/www.verind.it" TargetMode="Externa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Gabriele.DeRossi@verind.it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hyperlink" Target="mailto:bracchi@soluzionegroup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F9A9D721-B88B-4F78-B0FE-995A15CEF007}"/>
</file>

<file path=customXml/itemProps2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8609345E-E982-48CD-AA46-790AD9C79B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F6593A-55C4-4628-B84F-A53D2C4354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950</Words>
  <Characters>5420</Characters>
  <Application>Microsoft Office Word</Application>
  <DocSecurity>0</DocSecurity>
  <Lines>45</Lines>
  <Paragraphs>12</Paragraphs>
  <ScaleCrop>false</ScaleCrop>
  <Company>p.a.t. GmbH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Michela Bracchi</cp:lastModifiedBy>
  <cp:revision>6</cp:revision>
  <cp:lastPrinted>2019-05-29T20:27:00Z</cp:lastPrinted>
  <dcterms:created xsi:type="dcterms:W3CDTF">2025-06-04T07:50:00Z</dcterms:created>
  <dcterms:modified xsi:type="dcterms:W3CDTF">2025-06-09T08:38:00Z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