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A5CC" w14:textId="3D481483" w:rsidR="00EB19AD" w:rsidRPr="0039780E" w:rsidRDefault="00EB19AD" w:rsidP="00EB19AD">
      <w:pPr>
        <w:pStyle w:val="Titel-Headline"/>
      </w:pPr>
      <w:bookmarkStart w:id="0" w:name="Untertitel"/>
      <w:r>
        <w:t>Comunicato stampa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706A09DC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67D004AF" w14:textId="0CF44E2C" w:rsidR="008B158F" w:rsidRPr="00755FC1" w:rsidRDefault="00B32238" w:rsidP="008B158F">
      <w:pPr>
        <w:pStyle w:val="Dachzeile"/>
      </w:pPr>
      <w:r>
        <w:t xml:space="preserve">Dürr e GROB presentano un nuovo concetto di fabbrica per la produzione di celle per batterie </w:t>
      </w:r>
    </w:p>
    <w:p w14:paraId="325089D0" w14:textId="79DE136C" w:rsidR="008B158F" w:rsidRPr="00517E66" w:rsidRDefault="001052F2" w:rsidP="008B158F">
      <w:pPr>
        <w:pStyle w:val="Titel-Subline"/>
      </w:pPr>
      <w:r>
        <w:t>Più innovazione con il 50% di spazio produttivo in meno</w:t>
      </w:r>
    </w:p>
    <w:p w14:paraId="56C3C681" w14:textId="7E049BFA" w:rsidR="008B158F" w:rsidRPr="00755FC1" w:rsidRDefault="008F1F92" w:rsidP="008B158F">
      <w:pPr>
        <w:pStyle w:val="Flietext"/>
        <w:rPr>
          <w:rStyle w:val="Fettung"/>
        </w:rPr>
      </w:pPr>
      <w:r w:rsidRPr="00D93281">
        <w:rPr>
          <w:b/>
          <w:bCs/>
        </w:rPr>
        <w:t xml:space="preserve">Milano, </w:t>
      </w:r>
      <w:r w:rsidR="004077DC">
        <w:rPr>
          <w:b/>
          <w:bCs/>
        </w:rPr>
        <w:t>19 giugno</w:t>
      </w:r>
      <w:r w:rsidRPr="00D93281">
        <w:rPr>
          <w:b/>
          <w:bCs/>
        </w:rPr>
        <w:t xml:space="preserve"> 2025 – </w:t>
      </w:r>
      <w:r w:rsidR="00627593">
        <w:rPr>
          <w:rStyle w:val="Fettung"/>
        </w:rPr>
        <w:t xml:space="preserve">Meno spazio e </w:t>
      </w:r>
      <w:r w:rsidR="00962701">
        <w:rPr>
          <w:rStyle w:val="Fettung"/>
        </w:rPr>
        <w:t>minore richiesta energetica</w:t>
      </w:r>
      <w:r w:rsidR="00627593">
        <w:rPr>
          <w:rStyle w:val="Fettung"/>
        </w:rPr>
        <w:t xml:space="preserve"> </w:t>
      </w:r>
      <w:r w:rsidR="00962701">
        <w:rPr>
          <w:rStyle w:val="Fettung"/>
        </w:rPr>
        <w:t>con maggiori</w:t>
      </w:r>
      <w:r w:rsidR="00627593">
        <w:rPr>
          <w:rStyle w:val="Fettung"/>
        </w:rPr>
        <w:t xml:space="preserve"> prestazioni e massima qualità </w:t>
      </w:r>
      <w:r w:rsidR="00962701">
        <w:rPr>
          <w:rStyle w:val="Fettung"/>
        </w:rPr>
        <w:t xml:space="preserve">nella produzione </w:t>
      </w:r>
      <w:r w:rsidR="00627593">
        <w:rPr>
          <w:rStyle w:val="Fettung"/>
        </w:rPr>
        <w:t xml:space="preserve">delle celle </w:t>
      </w:r>
      <w:r w:rsidR="007B0D45">
        <w:rPr>
          <w:rStyle w:val="Fettung"/>
        </w:rPr>
        <w:t xml:space="preserve">per </w:t>
      </w:r>
      <w:r w:rsidR="00627593">
        <w:rPr>
          <w:rStyle w:val="Fettung"/>
        </w:rPr>
        <w:t xml:space="preserve">batteria: questo è l'approccio adottato dalle società di ingegneria Dürr e GROB per il loro nuovo concetto di fabbrica per le celle delle batterie agli ioni di litio. Alla fiera </w:t>
      </w:r>
      <w:r w:rsidR="00962701">
        <w:rPr>
          <w:rStyle w:val="Fettung"/>
        </w:rPr>
        <w:t xml:space="preserve">di quest’anno </w:t>
      </w:r>
      <w:r w:rsidR="00627593">
        <w:rPr>
          <w:rStyle w:val="Fettung"/>
        </w:rPr>
        <w:t xml:space="preserve">"The </w:t>
      </w:r>
      <w:proofErr w:type="spellStart"/>
      <w:r w:rsidR="00627593">
        <w:rPr>
          <w:rStyle w:val="Fettung"/>
        </w:rPr>
        <w:t>Battery</w:t>
      </w:r>
      <w:proofErr w:type="spellEnd"/>
      <w:r w:rsidR="00627593">
        <w:rPr>
          <w:rStyle w:val="Fettung"/>
        </w:rPr>
        <w:t xml:space="preserve"> Show Europe" </w:t>
      </w:r>
      <w:r w:rsidR="00962701">
        <w:rPr>
          <w:rStyle w:val="Fettung"/>
        </w:rPr>
        <w:t>svoltasi</w:t>
      </w:r>
      <w:r w:rsidR="00627593">
        <w:rPr>
          <w:rStyle w:val="Fettung"/>
        </w:rPr>
        <w:t xml:space="preserve"> a Stoccarda, i due partner </w:t>
      </w:r>
      <w:r w:rsidR="007B0D45">
        <w:rPr>
          <w:rStyle w:val="Fettung"/>
        </w:rPr>
        <w:t xml:space="preserve">sono stati </w:t>
      </w:r>
      <w:r w:rsidR="00627593">
        <w:rPr>
          <w:rStyle w:val="Fettung"/>
        </w:rPr>
        <w:t xml:space="preserve">i </w:t>
      </w:r>
      <w:r w:rsidR="007B0D45">
        <w:rPr>
          <w:rStyle w:val="Fettung"/>
        </w:rPr>
        <w:t xml:space="preserve">principali </w:t>
      </w:r>
      <w:r w:rsidR="00627593">
        <w:rPr>
          <w:rStyle w:val="Fettung"/>
        </w:rPr>
        <w:t xml:space="preserve">espositori </w:t>
      </w:r>
      <w:r w:rsidR="007B0D45">
        <w:rPr>
          <w:rStyle w:val="Fettung"/>
        </w:rPr>
        <w:t xml:space="preserve">presentando </w:t>
      </w:r>
      <w:r w:rsidR="00627593">
        <w:rPr>
          <w:rStyle w:val="Fettung"/>
        </w:rPr>
        <w:t xml:space="preserve">le innovazioni tecniche che rendono possibile tutto ciò. Le tecnologie chiave includono il rivestimento a secco degli elettrodi, </w:t>
      </w:r>
      <w:r w:rsidR="00962701">
        <w:rPr>
          <w:rStyle w:val="Fettung"/>
        </w:rPr>
        <w:t>senza</w:t>
      </w:r>
      <w:r w:rsidR="00627593">
        <w:rPr>
          <w:rStyle w:val="Fettung"/>
        </w:rPr>
        <w:t xml:space="preserve"> processo di essiccazione, e la potente tecnologia Z-</w:t>
      </w:r>
      <w:proofErr w:type="spellStart"/>
      <w:r w:rsidR="00627593">
        <w:rPr>
          <w:rStyle w:val="Fettung"/>
        </w:rPr>
        <w:t>fold</w:t>
      </w:r>
      <w:proofErr w:type="spellEnd"/>
      <w:r w:rsidR="00627593">
        <w:rPr>
          <w:rStyle w:val="Fettung"/>
        </w:rPr>
        <w:t xml:space="preserve"> per l'assemblaggio delle celle con intaglio integrato. </w:t>
      </w:r>
    </w:p>
    <w:p w14:paraId="2FA329D1" w14:textId="77777777" w:rsidR="008B158F" w:rsidRPr="00056E9A" w:rsidRDefault="008B158F" w:rsidP="008B158F">
      <w:pPr>
        <w:pStyle w:val="Flietext"/>
      </w:pPr>
    </w:p>
    <w:p w14:paraId="5189C59F" w14:textId="77777777" w:rsidR="00C91839" w:rsidRPr="00FA4BEB" w:rsidRDefault="00C91839" w:rsidP="00C91839">
      <w:pPr>
        <w:pStyle w:val="Flietext"/>
      </w:pPr>
      <w:r>
        <w:t xml:space="preserve">Le due aziende globali Dürr e GROB collaborano nel campo della tecnologia di produzione delle batterie agli ioni di litio dal 2022. L'obiettivo è quello di affermarsi congiuntamente come fornitori di apparecchiature per la produzione di batterie in Europa e Nord America. “Con il nostro portafoglio ampliato di macchine e sistemi altamente disponibili, copriamo congiuntamente quasi l'intera catena del valore per la produzione di celle per batterie con le nostre tecnologie", afferma German </w:t>
      </w:r>
      <w:proofErr w:type="spellStart"/>
      <w:r>
        <w:t>Wankmiller</w:t>
      </w:r>
      <w:proofErr w:type="spellEnd"/>
      <w:r>
        <w:t xml:space="preserve">, CEO del Gruppo GROB. </w:t>
      </w:r>
    </w:p>
    <w:p w14:paraId="2D6F5501" w14:textId="77777777" w:rsidR="00C91839" w:rsidRPr="00056E9A" w:rsidRDefault="00C91839" w:rsidP="00C91839">
      <w:pPr>
        <w:pStyle w:val="Flietext"/>
      </w:pPr>
    </w:p>
    <w:p w14:paraId="231CE4F3" w14:textId="4BABF324" w:rsidR="00C91839" w:rsidRPr="00FA4BEB" w:rsidRDefault="00C91839" w:rsidP="00C91839">
      <w:pPr>
        <w:pStyle w:val="Flietext"/>
      </w:pPr>
      <w:r>
        <w:t>Oltre a</w:t>
      </w:r>
      <w:r w:rsidR="00962701">
        <w:t>d</w:t>
      </w:r>
      <w:r>
        <w:t xml:space="preserve"> un layout di produzione classico con rivestimento a</w:t>
      </w:r>
      <w:r w:rsidR="00962701">
        <w:t>d</w:t>
      </w:r>
      <w:r>
        <w:t xml:space="preserve"> umido, i partner hanno sviluppato un concetto di fabbrica con rivestimento a secco e la nuova </w:t>
      </w:r>
      <w:r>
        <w:lastRenderedPageBreak/>
        <w:t>tecnologia Z-</w:t>
      </w:r>
      <w:proofErr w:type="spellStart"/>
      <w:r>
        <w:t>fold</w:t>
      </w:r>
      <w:proofErr w:type="spellEnd"/>
      <w:r>
        <w:t>: “Il nostro concetto di fabbrica, e</w:t>
      </w:r>
      <w:r w:rsidR="00962701">
        <w:t>d</w:t>
      </w:r>
      <w:r>
        <w:t xml:space="preserve"> in particolare il processo di rivestimento a secco, rappresenta la prossima generazione di produzione di celle per batterie. Grazie a tecnologie potenti e</w:t>
      </w:r>
      <w:r w:rsidR="00962701">
        <w:t>d</w:t>
      </w:r>
      <w:r>
        <w:t xml:space="preserve"> innovative, la produzione richiede il 50% </w:t>
      </w:r>
      <w:r w:rsidR="00962701">
        <w:t xml:space="preserve">in meno </w:t>
      </w:r>
      <w:r>
        <w:t xml:space="preserve">di spazio ed energia </w:t>
      </w:r>
      <w:r w:rsidR="00962701">
        <w:t>necessaria</w:t>
      </w:r>
      <w:r>
        <w:t>. Per i nostri clienti, questo significa una maggiore efficienza dello spazio e</w:t>
      </w:r>
      <w:r w:rsidR="00962701">
        <w:t>d</w:t>
      </w:r>
      <w:r>
        <w:t xml:space="preserve"> una riduzione dei costi operativi", spiega il Dr. Jochen </w:t>
      </w:r>
      <w:proofErr w:type="spellStart"/>
      <w:r>
        <w:t>Weyrauch</w:t>
      </w:r>
      <w:proofErr w:type="spellEnd"/>
      <w:r>
        <w:t>, CEO di Dürr AG.</w:t>
      </w:r>
    </w:p>
    <w:p w14:paraId="26881319" w14:textId="77777777" w:rsidR="00C91839" w:rsidRPr="00056E9A" w:rsidRDefault="00C91839" w:rsidP="00C91839">
      <w:pPr>
        <w:pStyle w:val="Flietext"/>
      </w:pPr>
    </w:p>
    <w:p w14:paraId="4D51713C" w14:textId="77777777" w:rsidR="00C91839" w:rsidRPr="00164E7A" w:rsidRDefault="00C91839" w:rsidP="00C91839">
      <w:pPr>
        <w:pStyle w:val="Flietext"/>
        <w:rPr>
          <w:b/>
          <w:bCs/>
        </w:rPr>
      </w:pPr>
      <w:r>
        <w:rPr>
          <w:b/>
        </w:rPr>
        <w:t>Rivestimento a secco efficiente e sostenibile</w:t>
      </w:r>
    </w:p>
    <w:p w14:paraId="4871EBC1" w14:textId="48C1D8DC" w:rsidR="00C91839" w:rsidRPr="00FA4BEB" w:rsidRDefault="00056E9A" w:rsidP="00C91839">
      <w:pPr>
        <w:pStyle w:val="Flietext"/>
      </w:pPr>
      <w:r w:rsidRPr="00056E9A">
        <w:t xml:space="preserve">Al posto dei fanghi </w:t>
      </w:r>
      <w:r w:rsidR="00ED68A9" w:rsidRPr="00ED68A9">
        <w:t>convenzionali</w:t>
      </w:r>
      <w:r w:rsidR="00C91839">
        <w:t xml:space="preserve">, il processo </w:t>
      </w:r>
      <w:proofErr w:type="spellStart"/>
      <w:r w:rsidR="00C91839">
        <w:t>Activated</w:t>
      </w:r>
      <w:proofErr w:type="spellEnd"/>
      <w:r w:rsidR="00C91839">
        <w:t xml:space="preserve"> Dry </w:t>
      </w:r>
      <w:proofErr w:type="spellStart"/>
      <w:r w:rsidR="00C91839">
        <w:t>Electrode</w:t>
      </w:r>
      <w:proofErr w:type="spellEnd"/>
      <w:r w:rsidR="00C91839">
        <w:rPr>
          <w:vertAlign w:val="superscript"/>
        </w:rPr>
        <w:t>®</w:t>
      </w:r>
      <w:r w:rsidR="00C91839">
        <w:t xml:space="preserve"> utilizza un materiale attivo miscelato a secco. Questa miscela di polveri viene pressata </w:t>
      </w:r>
      <w:r w:rsidR="00871ED5">
        <w:t>creando una pellicola</w:t>
      </w:r>
      <w:r w:rsidR="00C91839">
        <w:t xml:space="preserve"> autoportante, </w:t>
      </w:r>
      <w:r w:rsidR="00871ED5">
        <w:t xml:space="preserve">tramite calandre, per poi essere laminata </w:t>
      </w:r>
      <w:r w:rsidR="00C91839">
        <w:t xml:space="preserve">su entrambi i lati </w:t>
      </w:r>
      <w:r w:rsidR="00871ED5">
        <w:t xml:space="preserve">del foglio di </w:t>
      </w:r>
      <w:proofErr w:type="gramStart"/>
      <w:r w:rsidR="00871ED5">
        <w:t xml:space="preserve">raccolta </w:t>
      </w:r>
      <w:r w:rsidR="00C91839">
        <w:t>.</w:t>
      </w:r>
      <w:proofErr w:type="gramEnd"/>
      <w:r w:rsidR="00C91839">
        <w:t xml:space="preserve"> Rispetto al rivestimento a</w:t>
      </w:r>
      <w:r w:rsidR="00871ED5">
        <w:t>d</w:t>
      </w:r>
      <w:r w:rsidR="00C91839">
        <w:t xml:space="preserve"> umido, si elimina il processo di essiccazione</w:t>
      </w:r>
      <w:r w:rsidR="00871ED5">
        <w:t>,</w:t>
      </w:r>
      <w:r w:rsidR="00C91839">
        <w:t xml:space="preserve"> il recupero e</w:t>
      </w:r>
      <w:r w:rsidR="00871ED5">
        <w:t>d il</w:t>
      </w:r>
      <w:r w:rsidR="00C91839">
        <w:t xml:space="preserve"> trattamento dei solventi, con un risparmio di spazio, energia e costi. </w:t>
      </w:r>
    </w:p>
    <w:p w14:paraId="556E269A" w14:textId="77777777" w:rsidR="00C91839" w:rsidRPr="00056E9A" w:rsidRDefault="00C91839" w:rsidP="00C91839">
      <w:pPr>
        <w:pStyle w:val="Flietext"/>
      </w:pPr>
    </w:p>
    <w:p w14:paraId="7DCBB377" w14:textId="6B31590B" w:rsidR="00C91839" w:rsidRPr="00FA4BEB" w:rsidRDefault="00C91839" w:rsidP="00C91839">
      <w:pPr>
        <w:pStyle w:val="Flietext"/>
      </w:pPr>
      <w:r>
        <w:t xml:space="preserve">Il film autoportante offre anche vantaggi in termini di efficienza del materiale, in quanto il materiale in eccesso può essere completamente </w:t>
      </w:r>
      <w:r w:rsidR="00871ED5">
        <w:t xml:space="preserve">rimesso </w:t>
      </w:r>
      <w:r>
        <w:t xml:space="preserve">nel processo di produzione prima della laminazione </w:t>
      </w:r>
      <w:r w:rsidR="00871ED5">
        <w:t>sul foglio di raccolta</w:t>
      </w:r>
      <w:r>
        <w:t>. Dopo la calandratura,</w:t>
      </w:r>
      <w:r w:rsidR="00871ED5">
        <w:t xml:space="preserve"> è </w:t>
      </w:r>
      <w:proofErr w:type="spellStart"/>
      <w:r w:rsidR="00871ED5">
        <w:t>posssibile</w:t>
      </w:r>
      <w:proofErr w:type="spellEnd"/>
      <w:r w:rsidR="00871ED5">
        <w:t xml:space="preserve"> misurare direttamente il peso del rivestimento</w:t>
      </w:r>
      <w:proofErr w:type="gramStart"/>
      <w:r w:rsidR="00871ED5">
        <w:t>,</w:t>
      </w:r>
      <w:r>
        <w:t xml:space="preserve"> ,</w:t>
      </w:r>
      <w:proofErr w:type="gramEnd"/>
      <w:r>
        <w:t xml:space="preserve"> consentendo un migliore controllo dello spessore</w:t>
      </w:r>
      <w:r w:rsidR="00871ED5">
        <w:t>.</w:t>
      </w:r>
      <w:r>
        <w:t xml:space="preserve"> . La successiva laminazione </w:t>
      </w:r>
      <w:r w:rsidR="00871ED5">
        <w:t>sul foglio di raccolta</w:t>
      </w:r>
      <w:r>
        <w:t xml:space="preserve"> richiede una forza minore rispetto alla calandratura nel processo di rivestimento a</w:t>
      </w:r>
      <w:r w:rsidR="00871ED5">
        <w:t>d</w:t>
      </w:r>
      <w:r>
        <w:t xml:space="preserve"> umido</w:t>
      </w:r>
      <w:r w:rsidR="00871ED5">
        <w:t>; questo</w:t>
      </w:r>
      <w:r>
        <w:t xml:space="preserve"> significa che la lamina non si deforma, migliorando</w:t>
      </w:r>
      <w:r w:rsidR="00871ED5">
        <w:t>ne</w:t>
      </w:r>
      <w:r>
        <w:t xml:space="preserve"> la lavorabilità per </w:t>
      </w:r>
      <w:r w:rsidR="00871ED5">
        <w:t xml:space="preserve">i </w:t>
      </w:r>
      <w:proofErr w:type="spellStart"/>
      <w:r w:rsidR="00871ED5">
        <w:t>succesivi</w:t>
      </w:r>
      <w:proofErr w:type="spellEnd"/>
      <w:r w:rsidR="00871ED5">
        <w:t xml:space="preserve"> processi d’</w:t>
      </w:r>
      <w:r>
        <w:t>'intaglio e</w:t>
      </w:r>
      <w:r w:rsidR="00871ED5">
        <w:t>d</w:t>
      </w:r>
      <w:r>
        <w:t xml:space="preserve"> impilamento. </w:t>
      </w:r>
    </w:p>
    <w:p w14:paraId="0AB0CE0D" w14:textId="77777777" w:rsidR="00C91839" w:rsidRPr="00056E9A" w:rsidRDefault="00C91839" w:rsidP="00C91839">
      <w:pPr>
        <w:pStyle w:val="Flietext"/>
      </w:pPr>
    </w:p>
    <w:p w14:paraId="3BDD78E7" w14:textId="5F31FD12" w:rsidR="00C91839" w:rsidRPr="00FA4BEB" w:rsidRDefault="00C91839" w:rsidP="00C91839">
      <w:pPr>
        <w:pStyle w:val="Flietext"/>
      </w:pPr>
      <w:r>
        <w:rPr>
          <w:b/>
        </w:rPr>
        <w:t>Assemblaggio celle ad alta velocità</w:t>
      </w:r>
    </w:p>
    <w:p w14:paraId="3A7407E4" w14:textId="5B3FF82F" w:rsidR="00C91839" w:rsidRPr="00FA4BEB" w:rsidRDefault="00C91839" w:rsidP="00C91839">
      <w:pPr>
        <w:pStyle w:val="Flietext"/>
      </w:pPr>
      <w:r>
        <w:t xml:space="preserve">Con la nuova generazione </w:t>
      </w:r>
      <w:proofErr w:type="spellStart"/>
      <w:r>
        <w:t>di</w:t>
      </w:r>
      <w:r w:rsidR="00593239">
        <w:t>piegatrici</w:t>
      </w:r>
      <w:proofErr w:type="spellEnd"/>
      <w:r w:rsidR="00593239">
        <w:t xml:space="preserve"> a Z</w:t>
      </w:r>
      <w:r>
        <w:t xml:space="preserve"> che integra</w:t>
      </w:r>
      <w:r w:rsidR="00593239">
        <w:t>no</w:t>
      </w:r>
      <w:r>
        <w:t xml:space="preserve"> il processo di intaglio, GROB ottiene prestazioni più elevate </w:t>
      </w:r>
      <w:r w:rsidR="00593239">
        <w:t>in</w:t>
      </w:r>
      <w:r>
        <w:t xml:space="preserve"> spazi</w:t>
      </w:r>
      <w:r w:rsidR="00593239">
        <w:t xml:space="preserve"> ridotti</w:t>
      </w:r>
      <w:r>
        <w:t>. Per una tecnologia di sistema particolarmente stabile e</w:t>
      </w:r>
      <w:r w:rsidR="00593239">
        <w:t>d</w:t>
      </w:r>
      <w:r>
        <w:t xml:space="preserve"> affidabile, il separatore è guidato su alcuni rulli di </w:t>
      </w:r>
      <w:r w:rsidR="00593239">
        <w:t xml:space="preserve">rinvio </w:t>
      </w:r>
      <w:r>
        <w:t xml:space="preserve">con una tensione del nastro </w:t>
      </w:r>
      <w:r w:rsidR="00593239">
        <w:t xml:space="preserve">ridotta e </w:t>
      </w:r>
      <w:r>
        <w:t>molto uniforme. Grazie a</w:t>
      </w:r>
      <w:r w:rsidR="00593239">
        <w:t>d</w:t>
      </w:r>
      <w:r>
        <w:t xml:space="preserve"> un sistema di </w:t>
      </w:r>
      <w:r w:rsidR="00593239">
        <w:t xml:space="preserve">accumulo </w:t>
      </w:r>
      <w:r>
        <w:t>di alta qualità per gli elettrodi, il sistema raggiunge una disponibilità del 95%.</w:t>
      </w:r>
    </w:p>
    <w:p w14:paraId="105F84BB" w14:textId="77777777" w:rsidR="00C91839" w:rsidRPr="00056E9A" w:rsidRDefault="00C91839" w:rsidP="00C91839">
      <w:pPr>
        <w:pStyle w:val="Flietext"/>
      </w:pPr>
    </w:p>
    <w:p w14:paraId="3B73B7AD" w14:textId="77777777" w:rsidR="00C91839" w:rsidRPr="00FA4BEB" w:rsidRDefault="00C91839" w:rsidP="00C91839">
      <w:pPr>
        <w:pStyle w:val="Flietext"/>
      </w:pPr>
      <w:r>
        <w:rPr>
          <w:b/>
        </w:rPr>
        <w:t>Riempimento preciso dell'elettrolito ad alta pressione</w:t>
      </w:r>
    </w:p>
    <w:p w14:paraId="615A3519" w14:textId="4F790D50" w:rsidR="00C91839" w:rsidRPr="00FA4BEB" w:rsidRDefault="00C91839" w:rsidP="00C91839">
      <w:pPr>
        <w:pStyle w:val="Flietext"/>
      </w:pPr>
      <w:r>
        <w:lastRenderedPageBreak/>
        <w:t xml:space="preserve">Un processo sviluppato da Dürr consente di riempire le celle delle batterie in un unico passaggio senza </w:t>
      </w:r>
      <w:r w:rsidR="00593239">
        <w:t xml:space="preserve">residui di </w:t>
      </w:r>
      <w:r>
        <w:t xml:space="preserve">gas. A differenza del processo convenzionale, l'elettrolita viene riempito direttamente nelle celle fino a 30 bar. La pressione di riempimento è quindi da due a tre volte superiore all'attuale standard industriale. La progettazione del processo consente un dosaggio </w:t>
      </w:r>
      <w:proofErr w:type="spellStart"/>
      <w:r>
        <w:t>preciso</w:t>
      </w:r>
      <w:r w:rsidR="00593239">
        <w:t>riducendo</w:t>
      </w:r>
      <w:proofErr w:type="spellEnd"/>
      <w:r w:rsidR="00593239">
        <w:t xml:space="preserve"> </w:t>
      </w:r>
      <w:r>
        <w:t>sia il processo di riempimento che la successiva penetrazione dell'elettrolita nel materiale attivo.</w:t>
      </w:r>
    </w:p>
    <w:p w14:paraId="5CB3E456" w14:textId="77777777" w:rsidR="00C91839" w:rsidRPr="00056E9A" w:rsidRDefault="00C91839" w:rsidP="00C91839">
      <w:pPr>
        <w:pStyle w:val="Flietext"/>
      </w:pPr>
    </w:p>
    <w:p w14:paraId="7C4B926D" w14:textId="22FACD28" w:rsidR="00C91839" w:rsidRPr="00FA4BEB" w:rsidRDefault="00C91839" w:rsidP="00C91839">
      <w:pPr>
        <w:pStyle w:val="Flietext"/>
      </w:pPr>
      <w:r>
        <w:rPr>
          <w:b/>
        </w:rPr>
        <w:t>Digitalizzazione end-to-end</w:t>
      </w:r>
    </w:p>
    <w:p w14:paraId="7A3D61F8" w14:textId="670692F7" w:rsidR="00C91839" w:rsidRPr="00FA4BEB" w:rsidRDefault="00C91839" w:rsidP="00C91839">
      <w:pPr>
        <w:pStyle w:val="Flietext"/>
      </w:pPr>
      <w:r>
        <w:t xml:space="preserve">La tecnologia </w:t>
      </w:r>
      <w:r w:rsidR="00593239">
        <w:t>degli impianti</w:t>
      </w:r>
      <w:r>
        <w:t xml:space="preserve"> Dürr e GROB è completata dalla mappatura digitale end-to-end del processo </w:t>
      </w:r>
      <w:r w:rsidR="00593239">
        <w:t>produttivo</w:t>
      </w:r>
      <w:r>
        <w:t xml:space="preserve">. </w:t>
      </w:r>
      <w:r w:rsidR="00593239">
        <w:t xml:space="preserve">Già </w:t>
      </w:r>
      <w:r>
        <w:t>nella fase di pianificazione</w:t>
      </w:r>
      <w:r w:rsidR="00593239">
        <w:t>,</w:t>
      </w:r>
      <w:r>
        <w:t xml:space="preserve"> prima dell'</w:t>
      </w:r>
      <w:proofErr w:type="spellStart"/>
      <w:r w:rsidR="00593239">
        <w:t>avvio</w:t>
      </w:r>
      <w:r>
        <w:t>della</w:t>
      </w:r>
      <w:proofErr w:type="spellEnd"/>
      <w:r>
        <w:t xml:space="preserve"> produzione, un gemello digitale consente </w:t>
      </w:r>
      <w:r w:rsidR="00593239">
        <w:t>la simulazione</w:t>
      </w:r>
      <w:r>
        <w:t xml:space="preserve"> </w:t>
      </w:r>
      <w:r w:rsidR="00593239">
        <w:t>del</w:t>
      </w:r>
      <w:r>
        <w:t xml:space="preserve">l'intero stabilimento e </w:t>
      </w:r>
      <w:r w:rsidR="00593239">
        <w:t xml:space="preserve">ne </w:t>
      </w:r>
      <w:proofErr w:type="spellStart"/>
      <w:r w:rsidR="00593239">
        <w:t>velocizza</w:t>
      </w:r>
      <w:r>
        <w:t>l'implementazione</w:t>
      </w:r>
      <w:proofErr w:type="spellEnd"/>
      <w:r>
        <w:t xml:space="preserve"> in loco. I dati della simulazione confluiscono nel software MES/MOM della consociata </w:t>
      </w:r>
      <w:r w:rsidR="00593239">
        <w:t xml:space="preserve">di </w:t>
      </w:r>
      <w:proofErr w:type="spellStart"/>
      <w:r w:rsidR="00593239">
        <w:t>Durr</w:t>
      </w:r>
      <w:proofErr w:type="spellEnd"/>
      <w:r w:rsidR="00593239">
        <w:t xml:space="preserve"> </w:t>
      </w:r>
      <w:proofErr w:type="spellStart"/>
      <w:proofErr w:type="gramStart"/>
      <w:r>
        <w:t>iTAC</w:t>
      </w:r>
      <w:proofErr w:type="spellEnd"/>
      <w:r>
        <w:t xml:space="preserve"> </w:t>
      </w:r>
      <w:r w:rsidR="00593239">
        <w:t xml:space="preserve"> e</w:t>
      </w:r>
      <w:proofErr w:type="gramEnd"/>
      <w:r w:rsidR="00593239">
        <w:t xml:space="preserve"> possono </w:t>
      </w:r>
      <w:r>
        <w:t>essere utilizzat</w:t>
      </w:r>
      <w:r w:rsidR="00593239">
        <w:t>i</w:t>
      </w:r>
      <w:r>
        <w:t xml:space="preserve"> per controllare e pianificare tutte le fasi di produzione delle batterie. </w:t>
      </w:r>
      <w:r w:rsidR="00593239">
        <w:t xml:space="preserve">Tra le funzioni principali figurano </w:t>
      </w:r>
      <w:r>
        <w:t xml:space="preserve">la tracciabilità e l'analisi della qualità per evitare errori nella produzione. </w:t>
      </w:r>
      <w:r w:rsidR="00593239">
        <w:t xml:space="preserve">Questo </w:t>
      </w:r>
      <w:r>
        <w:t xml:space="preserve">si traduce in un'elevata </w:t>
      </w:r>
      <w:r w:rsidR="00593239">
        <w:t xml:space="preserve">efficienza </w:t>
      </w:r>
      <w:r>
        <w:t xml:space="preserve">complessiva </w:t>
      </w:r>
      <w:r w:rsidR="00593239">
        <w:t>degli impianti</w:t>
      </w:r>
      <w:r>
        <w:t>.</w:t>
      </w:r>
    </w:p>
    <w:p w14:paraId="1FE46965" w14:textId="77777777" w:rsidR="00C91839" w:rsidRPr="00056E9A" w:rsidRDefault="00C91839" w:rsidP="00C91839">
      <w:pPr>
        <w:pStyle w:val="Flietext"/>
      </w:pPr>
    </w:p>
    <w:p w14:paraId="18AC1CBD" w14:textId="77777777" w:rsidR="00C91839" w:rsidRPr="00FA4BEB" w:rsidRDefault="00C91839" w:rsidP="00C91839">
      <w:pPr>
        <w:pStyle w:val="Flietext"/>
      </w:pPr>
      <w:r>
        <w:rPr>
          <w:b/>
        </w:rPr>
        <w:t>Innovazioni nel rivestimento ad umido</w:t>
      </w:r>
    </w:p>
    <w:p w14:paraId="1DD7385B" w14:textId="1F7524DF" w:rsidR="00C91839" w:rsidRPr="00FA4BEB" w:rsidRDefault="00C91839" w:rsidP="00C91839">
      <w:pPr>
        <w:pStyle w:val="Flietext"/>
      </w:pPr>
      <w:r>
        <w:t xml:space="preserve">Dürr ha </w:t>
      </w:r>
      <w:r w:rsidR="00593239">
        <w:t>ulterio</w:t>
      </w:r>
      <w:r w:rsidR="007618AF">
        <w:t>r</w:t>
      </w:r>
      <w:r w:rsidR="00593239">
        <w:t xml:space="preserve">mente </w:t>
      </w:r>
      <w:r>
        <w:t xml:space="preserve">ottimizzato le proprie tecnologie in termini di prestazioni ed efficienza energetica </w:t>
      </w:r>
      <w:r w:rsidR="007618AF">
        <w:t xml:space="preserve">anche </w:t>
      </w:r>
      <w:r>
        <w:t>nel classico processo di rivestimento a</w:t>
      </w:r>
      <w:r w:rsidR="007618AF">
        <w:t>d</w:t>
      </w:r>
      <w:r>
        <w:t xml:space="preserve"> umido. Un esempio è l'automazione della stazione di rivestimento e delle </w:t>
      </w:r>
      <w:r w:rsidR="007618AF">
        <w:t xml:space="preserve">matrici </w:t>
      </w:r>
      <w:r>
        <w:t xml:space="preserve">a fessura, </w:t>
      </w:r>
      <w:r w:rsidR="007618AF">
        <w:t>oche ha consentito di ottenere</w:t>
      </w:r>
      <w:r>
        <w:t xml:space="preserve"> un circuito di controllo chiuso per lo spessore del</w:t>
      </w:r>
      <w:r w:rsidR="007618AF">
        <w:t xml:space="preserve"> rivestimento</w:t>
      </w:r>
      <w:r>
        <w:t xml:space="preserve">, con conseguente avvio della produzione </w:t>
      </w:r>
      <w:r w:rsidR="007618AF">
        <w:t xml:space="preserve">più rapido </w:t>
      </w:r>
      <w:r>
        <w:t>e</w:t>
      </w:r>
      <w:r w:rsidR="007618AF">
        <w:t>d una</w:t>
      </w:r>
      <w:r>
        <w:t xml:space="preserve"> riduzione </w:t>
      </w:r>
      <w:r w:rsidR="007618AF">
        <w:t xml:space="preserve">degli </w:t>
      </w:r>
      <w:r>
        <w:t xml:space="preserve">scarti. </w:t>
      </w:r>
    </w:p>
    <w:p w14:paraId="6499CFA7" w14:textId="77777777" w:rsidR="00C91839" w:rsidRPr="00056E9A" w:rsidRDefault="00C91839" w:rsidP="00C91839">
      <w:pPr>
        <w:pStyle w:val="Flietext"/>
      </w:pPr>
    </w:p>
    <w:p w14:paraId="7BC01647" w14:textId="57B91847" w:rsidR="00C91839" w:rsidRPr="00FA4BEB" w:rsidRDefault="00C91839" w:rsidP="00C91839">
      <w:pPr>
        <w:pStyle w:val="Flietext"/>
      </w:pPr>
      <w:r>
        <w:t>Nel successivo processo di essiccazione, i produttori di batterie possono utilizzare essiccatori laser per ottenere una velocità del nastro superiore del 50% e</w:t>
      </w:r>
      <w:r w:rsidR="007618AF">
        <w:t>d</w:t>
      </w:r>
      <w:r>
        <w:t xml:space="preserve"> un'essiccazione particolarmente efficiente dal punto di vista energetico. Dopo l'essiccazione, il rivestimento dell'elettrodo viene densificato </w:t>
      </w:r>
      <w:r w:rsidR="007618AF">
        <w:t xml:space="preserve">tramite </w:t>
      </w:r>
      <w:r>
        <w:t xml:space="preserve">calandre. </w:t>
      </w:r>
      <w:r w:rsidR="007618AF">
        <w:t xml:space="preserve">Le apparecchiature della consociata di </w:t>
      </w:r>
      <w:proofErr w:type="spellStart"/>
      <w:r w:rsidR="007618AF">
        <w:t>Durr</w:t>
      </w:r>
      <w:proofErr w:type="spellEnd"/>
      <w:r w:rsidR="007618AF">
        <w:t xml:space="preserve"> </w:t>
      </w:r>
      <w:proofErr w:type="spellStart"/>
      <w:r>
        <w:t>Ingecal</w:t>
      </w:r>
      <w:proofErr w:type="spellEnd"/>
      <w:r>
        <w:t xml:space="preserve"> lavorano con particolare precisione grazie al "Dynamic Gap Control": due sensori misurano la distanza tra i due rulli con una precisione di 0,5 </w:t>
      </w:r>
      <w:r w:rsidR="007618AF">
        <w:t xml:space="preserve">micron </w:t>
      </w:r>
      <w:r>
        <w:t xml:space="preserve">(µm). In questo modo si ottiene uno spessore dello strato molto uniforme, senza applicare più forza </w:t>
      </w:r>
      <w:r>
        <w:lastRenderedPageBreak/>
        <w:t xml:space="preserve">del necessario. Le calandre di Dürr </w:t>
      </w:r>
      <w:proofErr w:type="spellStart"/>
      <w:r>
        <w:t>Ingecal</w:t>
      </w:r>
      <w:proofErr w:type="spellEnd"/>
      <w:r>
        <w:t xml:space="preserve"> vengono utilizzate sia per il rivestimento a</w:t>
      </w:r>
      <w:r w:rsidR="007618AF">
        <w:t>d</w:t>
      </w:r>
      <w:r>
        <w:t xml:space="preserve"> umido </w:t>
      </w:r>
      <w:r w:rsidR="007618AF">
        <w:t xml:space="preserve">sia </w:t>
      </w:r>
      <w:r>
        <w:t>per quello a secco per comprimere il film.</w:t>
      </w:r>
    </w:p>
    <w:p w14:paraId="13238F1E" w14:textId="77777777" w:rsidR="00C91839" w:rsidRPr="00056E9A" w:rsidRDefault="00C91839" w:rsidP="00C91839">
      <w:pPr>
        <w:pStyle w:val="Flietext"/>
      </w:pPr>
    </w:p>
    <w:p w14:paraId="563625F9" w14:textId="5DC31F79" w:rsidR="00C91839" w:rsidRPr="00FA4BEB" w:rsidRDefault="00C91839" w:rsidP="00C91839">
      <w:pPr>
        <w:pStyle w:val="Flietext"/>
      </w:pPr>
      <w:r>
        <w:t>Al</w:t>
      </w:r>
      <w:r w:rsidR="00474951">
        <w:t>la fiera “</w:t>
      </w:r>
      <w:proofErr w:type="spellStart"/>
      <w:r>
        <w:t>Battery</w:t>
      </w:r>
      <w:proofErr w:type="spellEnd"/>
      <w:r>
        <w:t xml:space="preserve"> Show Europe 2025</w:t>
      </w:r>
      <w:r w:rsidR="00474951">
        <w:t>”</w:t>
      </w:r>
      <w:r>
        <w:t xml:space="preserve">, </w:t>
      </w:r>
      <w:r w:rsidR="00474951">
        <w:t xml:space="preserve">svoltasi </w:t>
      </w:r>
      <w:r>
        <w:t xml:space="preserve">dal 3 al 5 giugno, Dürr e GROB </w:t>
      </w:r>
      <w:r w:rsidR="007B0D45">
        <w:t xml:space="preserve">hanno presentato </w:t>
      </w:r>
      <w:r>
        <w:t>il loro concetto di fabbrica come modello fisico in 3D, insieme ad altre tecnologie nel campo della produzione d</w:t>
      </w:r>
      <w:r w:rsidR="00474951">
        <w:t>elle</w:t>
      </w:r>
      <w:r>
        <w:t xml:space="preserve"> batterie, presso lo stand congiunto E50 nel padiglione 10</w:t>
      </w:r>
      <w:r w:rsidR="00474951">
        <w:t>,</w:t>
      </w:r>
      <w:r>
        <w:t xml:space="preserve"> del centro espositivo di Stoccarda.</w:t>
      </w:r>
    </w:p>
    <w:p w14:paraId="765BA482" w14:textId="77777777" w:rsidR="00C91839" w:rsidRPr="00056E9A" w:rsidRDefault="00C91839" w:rsidP="00C91839">
      <w:pPr>
        <w:pStyle w:val="Flietext"/>
      </w:pPr>
    </w:p>
    <w:p w14:paraId="3AF1782C" w14:textId="0B247519" w:rsidR="00C91839" w:rsidRDefault="00C91839" w:rsidP="00C91839">
      <w:pPr>
        <w:pStyle w:val="Flietext"/>
      </w:pPr>
      <w:r>
        <w:t xml:space="preserve">Dürr </w:t>
      </w:r>
      <w:r w:rsidR="007B0D45">
        <w:t xml:space="preserve">ha anche annunciato il nuovo concept di naming che </w:t>
      </w:r>
      <w:r>
        <w:t>riunisce i suoi prodotti per il rivestimento degli elettrodi e</w:t>
      </w:r>
      <w:r w:rsidR="00474951">
        <w:t>d</w:t>
      </w:r>
      <w:r>
        <w:t xml:space="preserve"> il riempimento degli elettroliti</w:t>
      </w:r>
      <w:r w:rsidR="007B0D45">
        <w:t xml:space="preserve">: </w:t>
      </w:r>
      <w:r>
        <w:t>"</w:t>
      </w:r>
      <w:proofErr w:type="spellStart"/>
      <w:proofErr w:type="gramStart"/>
      <w:r>
        <w:rPr>
          <w:b/>
        </w:rPr>
        <w:t>X.Cell</w:t>
      </w:r>
      <w:r>
        <w:t>ify</w:t>
      </w:r>
      <w:proofErr w:type="spellEnd"/>
      <w:proofErr w:type="gramEnd"/>
      <w:r>
        <w:t>".</w:t>
      </w:r>
    </w:p>
    <w:p w14:paraId="2B9E0AC0" w14:textId="77777777" w:rsidR="00005935" w:rsidRDefault="00005935" w:rsidP="00C91839">
      <w:pPr>
        <w:pStyle w:val="Flietext"/>
      </w:pPr>
    </w:p>
    <w:p w14:paraId="34022D39" w14:textId="77777777" w:rsidR="008B47FA" w:rsidRDefault="008B47FA" w:rsidP="00C91839">
      <w:pPr>
        <w:pStyle w:val="Flietext"/>
      </w:pPr>
    </w:p>
    <w:p w14:paraId="72A5A487" w14:textId="26088155" w:rsidR="008B47FA" w:rsidRPr="008B47FA" w:rsidRDefault="008B47FA" w:rsidP="00C91839">
      <w:pPr>
        <w:pStyle w:val="Flietext"/>
        <w:rPr>
          <w:b/>
          <w:bCs/>
        </w:rPr>
      </w:pPr>
      <w:r w:rsidRPr="008B47FA">
        <w:rPr>
          <w:b/>
          <w:bCs/>
        </w:rPr>
        <w:t>Immagini</w:t>
      </w:r>
    </w:p>
    <w:p w14:paraId="13633D0F" w14:textId="77777777" w:rsidR="00005935" w:rsidRPr="00755FC1" w:rsidRDefault="00005935" w:rsidP="00C91839">
      <w:pPr>
        <w:pStyle w:val="Flietext"/>
      </w:pPr>
    </w:p>
    <w:p w14:paraId="5C9C0CE5" w14:textId="6E39820A" w:rsidR="00C91839" w:rsidRPr="00056E9A" w:rsidRDefault="007351C9" w:rsidP="00C91839">
      <w:pPr>
        <w:pStyle w:val="Flietext"/>
      </w:pPr>
      <w:r>
        <w:rPr>
          <w:noProof/>
        </w:rPr>
        <w:drawing>
          <wp:inline distT="0" distB="0" distL="0" distR="0" wp14:anchorId="2F3E9918" wp14:editId="61D2C165">
            <wp:extent cx="2880000" cy="1918760"/>
            <wp:effectExtent l="0" t="0" r="0" b="5715"/>
            <wp:docPr id="922414249" name="Grafik 1" descr="Ein Bild, das Screenshot, Bautechnik, Text, Technologi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414249" name="Grafik 1" descr="Ein Bild, das Screenshot, Bautechnik, Text, Technologi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1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C2697" w14:textId="77777777" w:rsidR="004077DC" w:rsidRDefault="00C91839" w:rsidP="001323F7">
      <w:pPr>
        <w:pStyle w:val="Flietext"/>
        <w:spacing w:line="240" w:lineRule="auto"/>
      </w:pPr>
      <w:r>
        <w:rPr>
          <w:rStyle w:val="Fettung"/>
          <w:b w:val="0"/>
          <w:sz w:val="17"/>
        </w:rPr>
        <w:t>Figura 1</w:t>
      </w:r>
      <w:r>
        <w:rPr>
          <w:sz w:val="17"/>
        </w:rPr>
        <w:t>: Il concetto di fabbrica sviluppato da Dürr e GROB mette a confronto un processo all'avanguardia con un processo di nuova generazione che richiede il 50% in meno di spazio ed energia.</w:t>
      </w:r>
    </w:p>
    <w:p w14:paraId="50062096" w14:textId="4A6C9DBD" w:rsidR="001323F7" w:rsidRPr="00FB76E0" w:rsidRDefault="00C91839" w:rsidP="001323F7">
      <w:pPr>
        <w:pStyle w:val="Flietext"/>
        <w:spacing w:line="240" w:lineRule="auto"/>
        <w:rPr>
          <w:sz w:val="17"/>
          <w:szCs w:val="17"/>
        </w:rPr>
      </w:pPr>
      <w:r>
        <w:lastRenderedPageBreak/>
        <w:br/>
      </w:r>
      <w:r w:rsidR="00975BF5">
        <w:rPr>
          <w:noProof/>
          <w:sz w:val="17"/>
          <w:szCs w:val="17"/>
        </w:rPr>
        <w:drawing>
          <wp:inline distT="0" distB="0" distL="0" distR="0" wp14:anchorId="37C0A0E1" wp14:editId="4005A0F2">
            <wp:extent cx="2880000" cy="1921240"/>
            <wp:effectExtent l="0" t="0" r="0" b="3175"/>
            <wp:docPr id="980250880" name="Grafik 2" descr="Ein Bild, das Maschine, Bautechnik, Autoteile, Dienstleis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250880" name="Grafik 2" descr="Ein Bild, das Maschine, Bautechnik, Autoteile, Dienstleist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CE80C" w14:textId="591ABFC9" w:rsidR="001323F7" w:rsidRPr="00527E0A" w:rsidRDefault="001323F7" w:rsidP="001323F7">
      <w:pPr>
        <w:pStyle w:val="Flietext"/>
        <w:spacing w:line="240" w:lineRule="auto"/>
        <w:rPr>
          <w:sz w:val="17"/>
          <w:szCs w:val="17"/>
        </w:rPr>
      </w:pPr>
      <w:r>
        <w:rPr>
          <w:sz w:val="17"/>
        </w:rPr>
        <w:t>Figura 2: Calandra Dürr</w:t>
      </w:r>
    </w:p>
    <w:p w14:paraId="6DFEC7C2" w14:textId="77777777" w:rsidR="001323F7" w:rsidRPr="00056E9A" w:rsidRDefault="001323F7" w:rsidP="001323F7">
      <w:pPr>
        <w:pStyle w:val="Flietext"/>
        <w:spacing w:line="240" w:lineRule="auto"/>
        <w:rPr>
          <w:sz w:val="17"/>
          <w:szCs w:val="17"/>
        </w:rPr>
      </w:pPr>
    </w:p>
    <w:p w14:paraId="62424E8B" w14:textId="78543EF4" w:rsidR="001323F7" w:rsidRPr="00056E9A" w:rsidRDefault="00E14C9C" w:rsidP="001323F7">
      <w:pPr>
        <w:pStyle w:val="Flietext"/>
        <w:spacing w:line="240" w:lineRule="auto"/>
        <w:rPr>
          <w:sz w:val="17"/>
          <w:szCs w:val="17"/>
        </w:rPr>
      </w:pPr>
      <w:r>
        <w:rPr>
          <w:noProof/>
          <w:sz w:val="17"/>
          <w:szCs w:val="17"/>
        </w:rPr>
        <w:drawing>
          <wp:inline distT="0" distB="0" distL="0" distR="0" wp14:anchorId="53001BA3" wp14:editId="43F6CE9C">
            <wp:extent cx="2880000" cy="1918760"/>
            <wp:effectExtent l="0" t="0" r="0" b="5715"/>
            <wp:docPr id="77283293" name="Grafik 4" descr="Ein Bild, das Text, Kleidung, Mann, Job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83293" name="Grafik 4" descr="Ein Bild, das Text, Kleidung, Mann, Job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1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C0815" w14:textId="219B3C1A" w:rsidR="001323F7" w:rsidRPr="00666455" w:rsidRDefault="001323F7" w:rsidP="001323F7">
      <w:pPr>
        <w:pStyle w:val="Flietext"/>
        <w:spacing w:line="240" w:lineRule="auto"/>
        <w:rPr>
          <w:sz w:val="17"/>
          <w:szCs w:val="17"/>
        </w:rPr>
      </w:pPr>
      <w:r>
        <w:rPr>
          <w:sz w:val="17"/>
        </w:rPr>
        <w:t xml:space="preserve">Figura </w:t>
      </w:r>
      <w:proofErr w:type="gramStart"/>
      <w:r>
        <w:rPr>
          <w:sz w:val="17"/>
        </w:rPr>
        <w:t>3:</w:t>
      </w:r>
      <w:r w:rsidR="00474951">
        <w:rPr>
          <w:sz w:val="17"/>
        </w:rPr>
        <w:t>La</w:t>
      </w:r>
      <w:proofErr w:type="gramEnd"/>
      <w:r w:rsidR="00474951">
        <w:rPr>
          <w:sz w:val="17"/>
        </w:rPr>
        <w:t xml:space="preserve"> </w:t>
      </w:r>
      <w:proofErr w:type="spellStart"/>
      <w:r w:rsidR="00474951">
        <w:rPr>
          <w:sz w:val="17"/>
        </w:rPr>
        <w:t>piegatice</w:t>
      </w:r>
      <w:proofErr w:type="spellEnd"/>
      <w:r w:rsidR="00474951">
        <w:rPr>
          <w:sz w:val="17"/>
        </w:rPr>
        <w:t xml:space="preserve"> a</w:t>
      </w:r>
      <w:r>
        <w:rPr>
          <w:sz w:val="17"/>
        </w:rPr>
        <w:t xml:space="preserve"> Z-di </w:t>
      </w:r>
      <w:proofErr w:type="spellStart"/>
      <w:r>
        <w:rPr>
          <w:sz w:val="17"/>
        </w:rPr>
        <w:t>Grob</w:t>
      </w:r>
      <w:proofErr w:type="spellEnd"/>
      <w:r>
        <w:rPr>
          <w:sz w:val="17"/>
        </w:rPr>
        <w:t xml:space="preserve"> per l'assemblaggio delle celle</w:t>
      </w:r>
    </w:p>
    <w:p w14:paraId="425EE273" w14:textId="77777777" w:rsidR="001323F7" w:rsidRPr="00056E9A" w:rsidRDefault="001323F7" w:rsidP="001323F7">
      <w:pPr>
        <w:pStyle w:val="Flietext"/>
        <w:spacing w:line="240" w:lineRule="auto"/>
        <w:rPr>
          <w:sz w:val="17"/>
          <w:szCs w:val="17"/>
        </w:rPr>
      </w:pPr>
    </w:p>
    <w:p w14:paraId="4D2220EE" w14:textId="76C05C77" w:rsidR="001323F7" w:rsidRPr="00056E9A" w:rsidRDefault="00404E73" w:rsidP="001323F7">
      <w:pPr>
        <w:pStyle w:val="Flietext"/>
        <w:spacing w:line="240" w:lineRule="auto"/>
        <w:rPr>
          <w:sz w:val="17"/>
          <w:szCs w:val="17"/>
        </w:rPr>
      </w:pPr>
      <w:r>
        <w:rPr>
          <w:noProof/>
          <w:sz w:val="17"/>
          <w:szCs w:val="17"/>
        </w:rPr>
        <w:drawing>
          <wp:inline distT="0" distB="0" distL="0" distR="0" wp14:anchorId="4CA842DB" wp14:editId="52E42982">
            <wp:extent cx="2880000" cy="1918760"/>
            <wp:effectExtent l="0" t="0" r="0" b="5715"/>
            <wp:docPr id="620173057" name="Grafik 3" descr="Ein Bild, das Text, Kleidung, Person, Compu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173057" name="Grafik 3" descr="Ein Bild, das Text, Kleidung, Person, Comput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1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62B6B" w14:textId="6FBDB325" w:rsidR="001323F7" w:rsidRDefault="001323F7" w:rsidP="001323F7">
      <w:pPr>
        <w:pStyle w:val="Flietext"/>
        <w:spacing w:line="240" w:lineRule="auto"/>
        <w:rPr>
          <w:sz w:val="17"/>
          <w:szCs w:val="17"/>
        </w:rPr>
      </w:pPr>
      <w:r>
        <w:rPr>
          <w:sz w:val="17"/>
        </w:rPr>
        <w:t xml:space="preserve">Figura 4: Riempimento elettrolitico </w:t>
      </w:r>
      <w:proofErr w:type="spellStart"/>
      <w:proofErr w:type="gramStart"/>
      <w:r>
        <w:rPr>
          <w:sz w:val="17"/>
        </w:rPr>
        <w:t>X.Cellify</w:t>
      </w:r>
      <w:proofErr w:type="spellEnd"/>
      <w:proofErr w:type="gramEnd"/>
      <w:r>
        <w:rPr>
          <w:sz w:val="17"/>
        </w:rPr>
        <w:t xml:space="preserve"> PF di Dürr</w:t>
      </w:r>
    </w:p>
    <w:p w14:paraId="6FD4AF96" w14:textId="77777777" w:rsidR="000565D2" w:rsidRPr="00056E9A" w:rsidRDefault="000565D2" w:rsidP="001323F7">
      <w:pPr>
        <w:pStyle w:val="Flietext"/>
        <w:spacing w:line="240" w:lineRule="auto"/>
        <w:rPr>
          <w:sz w:val="17"/>
          <w:szCs w:val="17"/>
        </w:rPr>
      </w:pPr>
    </w:p>
    <w:p w14:paraId="14575931" w14:textId="3922F77E" w:rsidR="000565D2" w:rsidRPr="00056E9A" w:rsidRDefault="00061F1C" w:rsidP="000565D2">
      <w:pPr>
        <w:pStyle w:val="Flietext"/>
        <w:spacing w:line="240" w:lineRule="auto"/>
        <w:rPr>
          <w:sz w:val="17"/>
          <w:szCs w:val="17"/>
        </w:rPr>
      </w:pPr>
      <w:r>
        <w:rPr>
          <w:noProof/>
          <w:sz w:val="17"/>
          <w:szCs w:val="17"/>
        </w:rPr>
        <w:lastRenderedPageBreak/>
        <w:drawing>
          <wp:inline distT="0" distB="0" distL="0" distR="0" wp14:anchorId="0D7D6A67" wp14:editId="7A3D6756">
            <wp:extent cx="2880000" cy="1920000"/>
            <wp:effectExtent l="0" t="0" r="0" b="4445"/>
            <wp:docPr id="989478244" name="Grafik 5" descr="Ein Bild, das Kleidung, Mann, Menschliches Gesicht, Pers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478244" name="Grafik 5" descr="Ein Bild, das Kleidung, Mann, Menschliches Gesicht, Perso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5710F" w14:textId="2A10D2B1" w:rsidR="000565D2" w:rsidRPr="004077DC" w:rsidRDefault="000565D2" w:rsidP="000565D2">
      <w:pPr>
        <w:pStyle w:val="Flietext"/>
        <w:spacing w:line="240" w:lineRule="auto"/>
        <w:rPr>
          <w:sz w:val="17"/>
          <w:szCs w:val="17"/>
          <w:lang w:val="en-US"/>
        </w:rPr>
      </w:pPr>
      <w:proofErr w:type="spellStart"/>
      <w:r w:rsidRPr="004077DC">
        <w:rPr>
          <w:sz w:val="17"/>
          <w:lang w:val="en-US"/>
        </w:rPr>
        <w:t>Figura</w:t>
      </w:r>
      <w:proofErr w:type="spellEnd"/>
      <w:r w:rsidRPr="004077DC">
        <w:rPr>
          <w:sz w:val="17"/>
          <w:lang w:val="en-US"/>
        </w:rPr>
        <w:t xml:space="preserve"> 5: Dr. Jochen </w:t>
      </w:r>
      <w:proofErr w:type="spellStart"/>
      <w:r w:rsidRPr="004077DC">
        <w:rPr>
          <w:sz w:val="17"/>
          <w:lang w:val="en-US"/>
        </w:rPr>
        <w:t>Weyrauch</w:t>
      </w:r>
      <w:proofErr w:type="spellEnd"/>
      <w:r w:rsidRPr="004077DC">
        <w:rPr>
          <w:sz w:val="17"/>
          <w:lang w:val="en-US"/>
        </w:rPr>
        <w:t xml:space="preserve"> (CEO Dürr AG) e Bernhard Bruhn (VP Global Business Unit Lithium-Ion-Battery di Dürr) </w:t>
      </w:r>
      <w:proofErr w:type="spellStart"/>
      <w:r w:rsidRPr="004077DC">
        <w:rPr>
          <w:sz w:val="17"/>
          <w:lang w:val="en-US"/>
        </w:rPr>
        <w:t>allo</w:t>
      </w:r>
      <w:proofErr w:type="spellEnd"/>
      <w:r w:rsidRPr="004077DC">
        <w:rPr>
          <w:sz w:val="17"/>
          <w:lang w:val="en-US"/>
        </w:rPr>
        <w:t xml:space="preserve"> stand </w:t>
      </w:r>
      <w:proofErr w:type="spellStart"/>
      <w:r w:rsidRPr="004077DC">
        <w:rPr>
          <w:sz w:val="17"/>
          <w:lang w:val="en-US"/>
        </w:rPr>
        <w:t>della</w:t>
      </w:r>
      <w:proofErr w:type="spellEnd"/>
      <w:r w:rsidRPr="004077DC">
        <w:rPr>
          <w:sz w:val="17"/>
          <w:lang w:val="en-US"/>
        </w:rPr>
        <w:t xml:space="preserve"> </w:t>
      </w:r>
      <w:proofErr w:type="spellStart"/>
      <w:proofErr w:type="gramStart"/>
      <w:r w:rsidRPr="004077DC">
        <w:rPr>
          <w:sz w:val="17"/>
          <w:lang w:val="en-US"/>
        </w:rPr>
        <w:t>fiera</w:t>
      </w:r>
      <w:proofErr w:type="spellEnd"/>
      <w:proofErr w:type="gramEnd"/>
    </w:p>
    <w:p w14:paraId="6A4235B2" w14:textId="77777777" w:rsidR="00005935" w:rsidRDefault="00005935" w:rsidP="00C91839">
      <w:pPr>
        <w:suppressAutoHyphens/>
        <w:autoSpaceDN w:val="0"/>
        <w:spacing w:after="160" w:line="240" w:lineRule="auto"/>
        <w:textAlignment w:val="baseline"/>
        <w:rPr>
          <w:rFonts w:cs="Arial"/>
          <w:color w:val="auto"/>
          <w:sz w:val="18"/>
          <w:szCs w:val="18"/>
          <w:lang w:val="en-US" w:eastAsia="ja-JP"/>
        </w:rPr>
      </w:pPr>
    </w:p>
    <w:p w14:paraId="35BE65E1" w14:textId="77777777" w:rsidR="004077DC" w:rsidRPr="004077DC" w:rsidRDefault="004077DC" w:rsidP="00C91839">
      <w:pPr>
        <w:suppressAutoHyphens/>
        <w:autoSpaceDN w:val="0"/>
        <w:spacing w:after="160" w:line="240" w:lineRule="auto"/>
        <w:textAlignment w:val="baseline"/>
        <w:rPr>
          <w:b/>
          <w:color w:val="auto"/>
          <w:sz w:val="18"/>
          <w:lang w:val="en-US"/>
        </w:rPr>
      </w:pPr>
    </w:p>
    <w:p w14:paraId="33D392CB" w14:textId="77777777" w:rsidR="000B2220" w:rsidRDefault="000B2220" w:rsidP="000B2220">
      <w:pPr>
        <w:pStyle w:val="Flietext"/>
        <w:spacing w:line="240" w:lineRule="auto"/>
        <w:rPr>
          <w:rFonts w:eastAsiaTheme="minorEastAsia" w:cstheme="minorBidi"/>
          <w:b/>
          <w:szCs w:val="22"/>
        </w:rPr>
      </w:pPr>
      <w:r w:rsidRPr="00D93281">
        <w:rPr>
          <w:rFonts w:eastAsiaTheme="minorEastAsia" w:cstheme="minorBidi"/>
          <w:b/>
          <w:bCs/>
          <w:szCs w:val="22"/>
        </w:rPr>
        <w:t>Informazioni su Dürr</w:t>
      </w:r>
      <w:r w:rsidRPr="00D93281">
        <w:rPr>
          <w:rFonts w:eastAsiaTheme="minorEastAsia" w:cstheme="minorBidi"/>
          <w:szCs w:val="22"/>
        </w:rPr>
        <w:t>  </w:t>
      </w:r>
    </w:p>
    <w:p w14:paraId="56B33CED" w14:textId="77777777" w:rsidR="000B2220" w:rsidRDefault="000B2220" w:rsidP="000B2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>In Italia il Gruppo Dürr è direttamente rappresentato da molti decenni ed attualmente impiega circa 260 dipendenti. Le aziende italiane rappresentano l'intera gamma di prodotti del gruppo: Olpidürr S.p.A. (Novegro di Segrate, Milano) opera nei settori: impianti di verniciatura, sistemi di trattamento aria e tecnologie di efficienza energetica. Verind S.p.A. (Rodano- Milano) è specializzata negli impianti di applicazione di prodotti vernicianti e sigillanti per la finitura e il rivestimento superficiale. Inoltre, sviluppa sistemi di Trattamento Acque (WWT), sistemi di ultrafiltrazione ed impianti di osmosi. Gli impianti dell’area montaggio e i sistemi di trasporto sono invece di competenza di CPM S.p.A. (Beinasco, Torino). Schenck Italia S.r.I. (Paderno Dugnano, Milano) è responsabile della tecnologia del bilanciamento. Il Gruppo HOMAG realizza macchinari ed impianti per l'industria del legno ed è rappresentato dalla HOMAG Italia con sede a Giussano (Milano) per le attività di vendita e i servizi di assistenza.</w:t>
      </w:r>
    </w:p>
    <w:p w14:paraId="35353F5E" w14:textId="77777777" w:rsidR="000B2220" w:rsidRDefault="000B2220" w:rsidP="000B222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6CCC8DF" w14:textId="77777777" w:rsidR="000B2220" w:rsidRPr="00133907" w:rsidRDefault="000B2220" w:rsidP="000B2220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  <w:r w:rsidRPr="00F51AF5">
        <w:rPr>
          <w:rFonts w:eastAsiaTheme="minorEastAsia" w:cstheme="minorBidi"/>
          <w:sz w:val="18"/>
          <w:szCs w:val="18"/>
        </w:rPr>
        <w:t xml:space="preserve">Il gruppo Dürr è una delle aziende leader a livello mondiale nell’ingegneria meccanica ed impiantistica con particolare e comprovata competenza nei settori tecnologici dell’automazione industriale, della digitalizzazione / Industria 4.0 e dell’efficienza energetica. I suoi prodotti, sistemi e servizi consentono processi di produzione altamente efficienti e sostenibili principalmente nell'industria automobilistica, nell’industria di produzione e lavorazione di mobili e case in legno, ma anche in settori come l'industria chimica, farmaceutica, dei dispositivi medici, ingegneria elettrica e nella produzione di batterie. Nel 2024 ha raggiunto un fatturato di € 4,7 miliardi. Il Gruppo Dürr conta oltre 18.400 dipendenti e 139 sedi commerciali in 33 paesi. A partire dal 1° gennaio 2025 le precedenti divisioni Paint and </w:t>
      </w:r>
      <w:proofErr w:type="spellStart"/>
      <w:r w:rsidRPr="00F51AF5">
        <w:rPr>
          <w:rFonts w:eastAsiaTheme="minorEastAsia" w:cstheme="minorBidi"/>
          <w:sz w:val="18"/>
          <w:szCs w:val="18"/>
        </w:rPr>
        <w:t>Final</w:t>
      </w:r>
      <w:proofErr w:type="spellEnd"/>
      <w:r w:rsidRPr="00F51AF5">
        <w:rPr>
          <w:rFonts w:eastAsiaTheme="minorEastAsia" w:cstheme="minorBidi"/>
          <w:sz w:val="18"/>
          <w:szCs w:val="18"/>
        </w:rPr>
        <w:t xml:space="preserve"> Assembly Systems e Application Technology sono state fuse per formare la nuova divisione Automotive. Dalla data sopra citata il gruppo Dürr opera quindi sul mercato con quattro divisioni: 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0942F70B" w14:textId="77777777" w:rsidR="000B2220" w:rsidRPr="00F51AF5" w:rsidRDefault="000B2220" w:rsidP="000B2220">
      <w:pPr>
        <w:pStyle w:val="Flietext"/>
        <w:numPr>
          <w:ilvl w:val="0"/>
          <w:numId w:val="22"/>
        </w:numPr>
        <w:spacing w:line="240" w:lineRule="auto"/>
        <w:rPr>
          <w:rFonts w:eastAsiaTheme="minorEastAsia" w:cstheme="minorBidi"/>
          <w:sz w:val="18"/>
          <w:szCs w:val="18"/>
          <w:lang w:val="de-DE"/>
        </w:rPr>
      </w:pPr>
      <w:r w:rsidRPr="00F51AF5">
        <w:rPr>
          <w:rFonts w:eastAsiaTheme="minorEastAsia" w:cstheme="minorBidi"/>
          <w:b/>
          <w:bCs/>
          <w:sz w:val="18"/>
          <w:szCs w:val="18"/>
        </w:rPr>
        <w:t>Automotive:</w:t>
      </w:r>
      <w:r w:rsidRPr="00F51AF5">
        <w:rPr>
          <w:rFonts w:eastAsiaTheme="minorEastAsia" w:cstheme="minorBidi"/>
          <w:sz w:val="18"/>
          <w:szCs w:val="18"/>
        </w:rPr>
        <w:t xml:space="preserve"> tecnologie di verniciatura, assemblaggio finale, collaudo e tecnologie di riempimento </w:t>
      </w:r>
      <w:r w:rsidRPr="00F51AF5">
        <w:rPr>
          <w:rFonts w:eastAsiaTheme="minorEastAsia" w:cstheme="minorBidi"/>
          <w:sz w:val="18"/>
          <w:szCs w:val="18"/>
          <w:lang w:val="de-DE"/>
        </w:rPr>
        <w:t> </w:t>
      </w:r>
    </w:p>
    <w:p w14:paraId="690C2747" w14:textId="77777777" w:rsidR="000B2220" w:rsidRPr="00133907" w:rsidRDefault="000B2220" w:rsidP="000B2220">
      <w:pPr>
        <w:pStyle w:val="Flietext"/>
        <w:numPr>
          <w:ilvl w:val="0"/>
          <w:numId w:val="23"/>
        </w:numPr>
        <w:spacing w:line="240" w:lineRule="auto"/>
        <w:rPr>
          <w:rFonts w:eastAsiaTheme="minorEastAsia" w:cstheme="minorBidi"/>
          <w:sz w:val="18"/>
          <w:szCs w:val="18"/>
        </w:rPr>
      </w:pPr>
      <w:r w:rsidRPr="00F51AF5">
        <w:rPr>
          <w:rFonts w:eastAsiaTheme="minorEastAsia" w:cstheme="minorBidi"/>
          <w:b/>
          <w:bCs/>
          <w:sz w:val="18"/>
          <w:szCs w:val="18"/>
        </w:rPr>
        <w:t>Industrial Automation:</w:t>
      </w:r>
      <w:r w:rsidRPr="00F51AF5">
        <w:rPr>
          <w:rFonts w:eastAsiaTheme="minorEastAsia" w:cstheme="minorBidi"/>
          <w:sz w:val="18"/>
          <w:szCs w:val="18"/>
        </w:rPr>
        <w:t xml:space="preserve"> sistemi automatizzati di assemblaggio e test per componenti automobilistici, dispositivi medici e beni di consumo nonché tecnologia di bilanciamento e sistemi di rivestimento per elettrodi batterie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124BB72C" w14:textId="77777777" w:rsidR="000B2220" w:rsidRPr="00133907" w:rsidRDefault="000B2220" w:rsidP="000B2220">
      <w:pPr>
        <w:pStyle w:val="Flietext"/>
        <w:numPr>
          <w:ilvl w:val="0"/>
          <w:numId w:val="24"/>
        </w:numPr>
        <w:spacing w:line="240" w:lineRule="auto"/>
        <w:rPr>
          <w:rFonts w:eastAsiaTheme="minorEastAsia" w:cstheme="minorBidi"/>
          <w:sz w:val="18"/>
          <w:szCs w:val="18"/>
        </w:rPr>
      </w:pPr>
      <w:proofErr w:type="spellStart"/>
      <w:r w:rsidRPr="00F51AF5">
        <w:rPr>
          <w:rFonts w:eastAsiaTheme="minorEastAsia" w:cstheme="minorBidi"/>
          <w:b/>
          <w:bCs/>
          <w:sz w:val="18"/>
          <w:szCs w:val="18"/>
        </w:rPr>
        <w:t>Woodworking</w:t>
      </w:r>
      <w:proofErr w:type="spellEnd"/>
      <w:r w:rsidRPr="00F51AF5">
        <w:rPr>
          <w:rFonts w:eastAsiaTheme="minorEastAsia" w:cstheme="minorBidi"/>
          <w:b/>
          <w:bCs/>
          <w:sz w:val="18"/>
          <w:szCs w:val="18"/>
        </w:rPr>
        <w:t>:</w:t>
      </w:r>
      <w:r w:rsidRPr="00F51AF5">
        <w:rPr>
          <w:rFonts w:eastAsiaTheme="minorEastAsia" w:cstheme="minorBidi"/>
          <w:sz w:val="18"/>
          <w:szCs w:val="18"/>
        </w:rPr>
        <w:t xml:space="preserve"> macchine ed attrezzature per l‘industria della lavorazione del legno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7DBEC76E" w14:textId="77777777" w:rsidR="000B2220" w:rsidRPr="00133907" w:rsidRDefault="000B2220" w:rsidP="000B2220">
      <w:pPr>
        <w:pStyle w:val="Flietext"/>
        <w:numPr>
          <w:ilvl w:val="0"/>
          <w:numId w:val="25"/>
        </w:numPr>
        <w:spacing w:line="240" w:lineRule="auto"/>
        <w:rPr>
          <w:rFonts w:eastAsiaTheme="minorEastAsia" w:cstheme="minorBidi"/>
          <w:sz w:val="18"/>
          <w:szCs w:val="18"/>
        </w:rPr>
      </w:pPr>
      <w:proofErr w:type="spellStart"/>
      <w:r w:rsidRPr="00133907">
        <w:rPr>
          <w:rFonts w:eastAsiaTheme="minorEastAsia" w:cstheme="minorBidi"/>
          <w:b/>
          <w:bCs/>
          <w:sz w:val="18"/>
          <w:szCs w:val="18"/>
        </w:rPr>
        <w:t>Clean</w:t>
      </w:r>
      <w:proofErr w:type="spellEnd"/>
      <w:r w:rsidRPr="00133907">
        <w:rPr>
          <w:rFonts w:eastAsiaTheme="minorEastAsia" w:cstheme="minorBidi"/>
          <w:b/>
          <w:bCs/>
          <w:sz w:val="18"/>
          <w:szCs w:val="18"/>
        </w:rPr>
        <w:t xml:space="preserve"> Technology Systems </w:t>
      </w:r>
      <w:proofErr w:type="spellStart"/>
      <w:r w:rsidRPr="00133907">
        <w:rPr>
          <w:rFonts w:eastAsiaTheme="minorEastAsia" w:cstheme="minorBidi"/>
          <w:b/>
          <w:bCs/>
          <w:sz w:val="18"/>
          <w:szCs w:val="18"/>
        </w:rPr>
        <w:t>Environmental</w:t>
      </w:r>
      <w:proofErr w:type="spellEnd"/>
      <w:r w:rsidRPr="00F51AF5">
        <w:rPr>
          <w:rFonts w:eastAsiaTheme="minorEastAsia" w:cstheme="minorBidi"/>
          <w:b/>
          <w:bCs/>
          <w:sz w:val="18"/>
          <w:szCs w:val="18"/>
        </w:rPr>
        <w:t>:</w:t>
      </w:r>
      <w:r w:rsidRPr="00F51AF5">
        <w:rPr>
          <w:rFonts w:eastAsiaTheme="minorEastAsia" w:cstheme="minorBidi"/>
          <w:sz w:val="18"/>
          <w:szCs w:val="18"/>
        </w:rPr>
        <w:t xml:space="preserve"> sistemi di controllo dell’inquinamento atmosferico e per l’abbattimento del rumore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1AF5CCDC" w14:textId="77777777" w:rsidR="000B2220" w:rsidRPr="00133907" w:rsidRDefault="000B2220" w:rsidP="000B2220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62C0DE2D" w14:textId="77777777" w:rsidR="000B2220" w:rsidRPr="00F51AF5" w:rsidRDefault="000B2220" w:rsidP="000B2220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6B6A0E3B" w14:textId="77777777" w:rsidR="000B2220" w:rsidRPr="00952126" w:rsidRDefault="000B2220" w:rsidP="00005935">
      <w:pPr>
        <w:suppressAutoHyphens/>
        <w:autoSpaceDN w:val="0"/>
        <w:spacing w:line="240" w:lineRule="auto"/>
        <w:textAlignment w:val="baseline"/>
        <w:rPr>
          <w:color w:val="auto"/>
          <w:sz w:val="18"/>
          <w:lang w:val="en-US"/>
        </w:rPr>
      </w:pPr>
      <w:r w:rsidRPr="00005935">
        <w:rPr>
          <w:color w:val="auto"/>
          <w:sz w:val="18"/>
        </w:rPr>
        <w:lastRenderedPageBreak/>
        <w:t>Gabriele De Rossi </w:t>
      </w:r>
      <w:r w:rsidRPr="00005935">
        <w:rPr>
          <w:color w:val="auto"/>
          <w:sz w:val="18"/>
        </w:rPr>
        <w:br/>
        <w:t>Verind S.p.A. </w:t>
      </w:r>
      <w:r w:rsidRPr="00005935">
        <w:rPr>
          <w:color w:val="auto"/>
          <w:sz w:val="18"/>
        </w:rPr>
        <w:br/>
      </w:r>
      <w:r w:rsidRPr="00952126">
        <w:rPr>
          <w:color w:val="auto"/>
          <w:sz w:val="18"/>
          <w:lang w:val="en-US"/>
        </w:rPr>
        <w:t>Application Technology </w:t>
      </w:r>
      <w:r w:rsidRPr="00952126">
        <w:rPr>
          <w:color w:val="auto"/>
          <w:sz w:val="18"/>
          <w:lang w:val="en-US"/>
        </w:rPr>
        <w:br/>
        <w:t>APT Auto - Service </w:t>
      </w:r>
      <w:r w:rsidRPr="00952126">
        <w:rPr>
          <w:color w:val="auto"/>
          <w:sz w:val="18"/>
          <w:lang w:val="en-US"/>
        </w:rPr>
        <w:br/>
        <w:t>Phone +39 02 95951726 </w:t>
      </w:r>
      <w:r w:rsidRPr="00952126">
        <w:rPr>
          <w:color w:val="auto"/>
          <w:sz w:val="18"/>
          <w:lang w:val="en-US"/>
        </w:rPr>
        <w:br/>
        <w:t xml:space="preserve">E-Mail </w:t>
      </w:r>
      <w:hyperlink r:id="rId16" w:tgtFrame="_blank" w:history="1">
        <w:r w:rsidRPr="00952126">
          <w:rPr>
            <w:color w:val="auto"/>
            <w:sz w:val="18"/>
            <w:lang w:val="en-US"/>
          </w:rPr>
          <w:t>Gabriele.DeRossi@verind.it</w:t>
        </w:r>
      </w:hyperlink>
      <w:r w:rsidRPr="00952126">
        <w:rPr>
          <w:color w:val="auto"/>
          <w:sz w:val="18"/>
          <w:lang w:val="en-US"/>
        </w:rPr>
        <w:t> </w:t>
      </w:r>
    </w:p>
    <w:p w14:paraId="5EB0E325" w14:textId="77777777" w:rsidR="000B2220" w:rsidRPr="00005935" w:rsidRDefault="000B2220" w:rsidP="00005935">
      <w:pPr>
        <w:suppressAutoHyphens/>
        <w:autoSpaceDN w:val="0"/>
        <w:spacing w:line="240" w:lineRule="auto"/>
        <w:textAlignment w:val="baseline"/>
        <w:rPr>
          <w:color w:val="auto"/>
          <w:sz w:val="18"/>
        </w:rPr>
      </w:pPr>
      <w:r w:rsidRPr="00005935">
        <w:rPr>
          <w:color w:val="auto"/>
          <w:sz w:val="18"/>
        </w:rPr>
        <w:t xml:space="preserve">Internet </w:t>
      </w:r>
      <w:hyperlink r:id="rId17" w:tgtFrame="_blank" w:history="1">
        <w:r w:rsidRPr="00005935">
          <w:rPr>
            <w:color w:val="auto"/>
            <w:sz w:val="18"/>
          </w:rPr>
          <w:t>www.verind.it</w:t>
        </w:r>
      </w:hyperlink>
      <w:r w:rsidRPr="00005935">
        <w:rPr>
          <w:color w:val="auto"/>
          <w:sz w:val="18"/>
        </w:rPr>
        <w:t> </w:t>
      </w:r>
    </w:p>
    <w:p w14:paraId="7B4E7007" w14:textId="77777777" w:rsidR="000B2220" w:rsidRPr="00005935" w:rsidRDefault="000B2220" w:rsidP="00005935">
      <w:pPr>
        <w:suppressAutoHyphens/>
        <w:autoSpaceDN w:val="0"/>
        <w:spacing w:line="240" w:lineRule="auto"/>
        <w:textAlignment w:val="baseline"/>
        <w:rPr>
          <w:color w:val="auto"/>
          <w:sz w:val="18"/>
        </w:rPr>
      </w:pPr>
    </w:p>
    <w:p w14:paraId="0B2CC54A" w14:textId="77777777" w:rsidR="000B2220" w:rsidRPr="00005935" w:rsidRDefault="000B2220" w:rsidP="00005935">
      <w:pPr>
        <w:suppressAutoHyphens/>
        <w:autoSpaceDN w:val="0"/>
        <w:spacing w:line="240" w:lineRule="auto"/>
        <w:textAlignment w:val="baseline"/>
        <w:rPr>
          <w:color w:val="auto"/>
          <w:sz w:val="18"/>
        </w:rPr>
      </w:pPr>
      <w:r w:rsidRPr="00005935">
        <w:rPr>
          <w:color w:val="auto"/>
          <w:sz w:val="18"/>
        </w:rPr>
        <w:br/>
        <w:t>Ufficio Stampa:  </w:t>
      </w:r>
    </w:p>
    <w:p w14:paraId="4F996E64" w14:textId="77777777" w:rsidR="000B2220" w:rsidRPr="00005935" w:rsidRDefault="000B2220" w:rsidP="00005935">
      <w:pPr>
        <w:suppressAutoHyphens/>
        <w:autoSpaceDN w:val="0"/>
        <w:spacing w:line="240" w:lineRule="auto"/>
        <w:textAlignment w:val="baseline"/>
        <w:rPr>
          <w:color w:val="auto"/>
          <w:sz w:val="18"/>
        </w:rPr>
      </w:pPr>
      <w:r w:rsidRPr="00005935">
        <w:rPr>
          <w:color w:val="auto"/>
          <w:sz w:val="18"/>
        </w:rPr>
        <w:t xml:space="preserve">Soluzione Group </w:t>
      </w:r>
      <w:proofErr w:type="spellStart"/>
      <w:r w:rsidRPr="00005935">
        <w:rPr>
          <w:color w:val="auto"/>
          <w:sz w:val="18"/>
        </w:rPr>
        <w:t>Srl</w:t>
      </w:r>
      <w:proofErr w:type="spellEnd"/>
      <w:r w:rsidRPr="00005935">
        <w:rPr>
          <w:color w:val="auto"/>
          <w:sz w:val="18"/>
        </w:rPr>
        <w:t>  </w:t>
      </w:r>
    </w:p>
    <w:p w14:paraId="4C2CC93F" w14:textId="77777777" w:rsidR="000B2220" w:rsidRPr="00005935" w:rsidRDefault="000B2220" w:rsidP="00005935">
      <w:pPr>
        <w:suppressAutoHyphens/>
        <w:autoSpaceDN w:val="0"/>
        <w:spacing w:line="240" w:lineRule="auto"/>
        <w:textAlignment w:val="baseline"/>
        <w:rPr>
          <w:color w:val="auto"/>
          <w:sz w:val="18"/>
        </w:rPr>
      </w:pPr>
      <w:r w:rsidRPr="00005935">
        <w:rPr>
          <w:color w:val="auto"/>
          <w:sz w:val="18"/>
        </w:rPr>
        <w:t>Michela Bracchi  </w:t>
      </w:r>
    </w:p>
    <w:p w14:paraId="6D314456" w14:textId="5FDB5103" w:rsidR="000B2220" w:rsidRPr="00005935" w:rsidRDefault="000B2220" w:rsidP="00005935">
      <w:pPr>
        <w:suppressAutoHyphens/>
        <w:autoSpaceDN w:val="0"/>
        <w:spacing w:line="240" w:lineRule="auto"/>
        <w:textAlignment w:val="baseline"/>
        <w:rPr>
          <w:color w:val="auto"/>
          <w:sz w:val="18"/>
        </w:rPr>
      </w:pPr>
      <w:r w:rsidRPr="00005935">
        <w:rPr>
          <w:color w:val="auto"/>
          <w:sz w:val="18"/>
        </w:rPr>
        <w:t>Tel. + 39 337 222141 </w:t>
      </w:r>
    </w:p>
    <w:p w14:paraId="161777E7" w14:textId="77777777" w:rsidR="000B2220" w:rsidRPr="00005935" w:rsidRDefault="000B2220" w:rsidP="00005935">
      <w:pPr>
        <w:suppressAutoHyphens/>
        <w:autoSpaceDN w:val="0"/>
        <w:spacing w:line="240" w:lineRule="auto"/>
        <w:textAlignment w:val="baseline"/>
        <w:rPr>
          <w:color w:val="auto"/>
          <w:sz w:val="18"/>
        </w:rPr>
      </w:pPr>
      <w:r w:rsidRPr="00005935">
        <w:rPr>
          <w:color w:val="auto"/>
          <w:sz w:val="18"/>
        </w:rPr>
        <w:t xml:space="preserve">E-mail: </w:t>
      </w:r>
      <w:hyperlink r:id="rId18" w:tgtFrame="_blank" w:history="1">
        <w:r w:rsidRPr="00005935">
          <w:rPr>
            <w:color w:val="auto"/>
            <w:sz w:val="18"/>
          </w:rPr>
          <w:t>bracchi@soluzionegroup.com</w:t>
        </w:r>
      </w:hyperlink>
      <w:r w:rsidRPr="00005935">
        <w:rPr>
          <w:color w:val="auto"/>
          <w:sz w:val="18"/>
        </w:rPr>
        <w:t> </w:t>
      </w:r>
    </w:p>
    <w:p w14:paraId="1D5F98AF" w14:textId="77777777" w:rsidR="000B2220" w:rsidRPr="00D93281" w:rsidRDefault="000B2220" w:rsidP="000B2220">
      <w:pPr>
        <w:pStyle w:val="Flietext"/>
        <w:spacing w:line="240" w:lineRule="auto"/>
        <w:rPr>
          <w:rFonts w:eastAsiaTheme="minorEastAsia" w:cstheme="minorBidi"/>
          <w:b/>
          <w:szCs w:val="22"/>
          <w:lang w:val="de-DE"/>
        </w:rPr>
      </w:pPr>
    </w:p>
    <w:p w14:paraId="0C1E4195" w14:textId="77777777" w:rsidR="004077DC" w:rsidRDefault="004077DC" w:rsidP="00C91839">
      <w:pPr>
        <w:suppressAutoHyphens/>
        <w:autoSpaceDN w:val="0"/>
        <w:spacing w:after="160" w:line="240" w:lineRule="auto"/>
        <w:textAlignment w:val="baseline"/>
        <w:rPr>
          <w:b/>
          <w:color w:val="auto"/>
          <w:sz w:val="18"/>
        </w:rPr>
      </w:pPr>
    </w:p>
    <w:p w14:paraId="617DC721" w14:textId="77777777" w:rsidR="004077DC" w:rsidRDefault="004077DC" w:rsidP="00C91839">
      <w:pPr>
        <w:suppressAutoHyphens/>
        <w:autoSpaceDN w:val="0"/>
        <w:spacing w:after="160" w:line="240" w:lineRule="auto"/>
        <w:textAlignment w:val="baseline"/>
        <w:rPr>
          <w:b/>
          <w:color w:val="auto"/>
          <w:sz w:val="18"/>
        </w:rPr>
      </w:pPr>
    </w:p>
    <w:p w14:paraId="5F08FC78" w14:textId="3665265E" w:rsidR="00C91839" w:rsidRPr="008D3921" w:rsidRDefault="00C91839" w:rsidP="00C91839">
      <w:pPr>
        <w:suppressAutoHyphens/>
        <w:autoSpaceDN w:val="0"/>
        <w:spacing w:after="160" w:line="240" w:lineRule="auto"/>
        <w:textAlignment w:val="baseline"/>
        <w:rPr>
          <w:rFonts w:cs="Arial"/>
          <w:b/>
          <w:bCs/>
          <w:color w:val="auto"/>
          <w:sz w:val="18"/>
          <w:szCs w:val="18"/>
        </w:rPr>
      </w:pPr>
      <w:r>
        <w:rPr>
          <w:b/>
          <w:color w:val="auto"/>
          <w:sz w:val="18"/>
        </w:rPr>
        <w:t>Informazioni su GROB</w:t>
      </w:r>
    </w:p>
    <w:p w14:paraId="76CA7D3A" w14:textId="77777777" w:rsidR="00C91839" w:rsidRPr="008D3921" w:rsidRDefault="00C91839" w:rsidP="00C91839">
      <w:pPr>
        <w:suppressAutoHyphens/>
        <w:autoSpaceDN w:val="0"/>
        <w:spacing w:line="240" w:lineRule="auto"/>
        <w:textAlignment w:val="baseline"/>
        <w:rPr>
          <w:rFonts w:cs="Arial"/>
          <w:color w:val="auto"/>
          <w:sz w:val="18"/>
          <w:szCs w:val="18"/>
        </w:rPr>
      </w:pPr>
      <w:r>
        <w:rPr>
          <w:color w:val="auto"/>
          <w:sz w:val="18"/>
        </w:rPr>
        <w:t xml:space="preserve">Da quasi </w:t>
      </w:r>
      <w:proofErr w:type="gramStart"/>
      <w:r>
        <w:rPr>
          <w:color w:val="auto"/>
          <w:sz w:val="18"/>
        </w:rPr>
        <w:t>100</w:t>
      </w:r>
      <w:proofErr w:type="gramEnd"/>
      <w:r>
        <w:rPr>
          <w:color w:val="auto"/>
          <w:sz w:val="18"/>
        </w:rPr>
        <w:t xml:space="preserve"> anni GROB è uno dei protagonisti mondiali nello sviluppo e nella produzione di macchine e linee di produzione. Tra i nostri clienti ci sono le case automobilistiche più prestigiose del mondo, i loro fornitori e molte altre aziende rinomate di vari settori. Con i nostri stabilimenti di </w:t>
      </w:r>
      <w:proofErr w:type="spellStart"/>
      <w:r>
        <w:rPr>
          <w:color w:val="auto"/>
          <w:sz w:val="18"/>
        </w:rPr>
        <w:t>Mindelheim</w:t>
      </w:r>
      <w:proofErr w:type="spellEnd"/>
      <w:r>
        <w:rPr>
          <w:color w:val="auto"/>
          <w:sz w:val="18"/>
        </w:rPr>
        <w:t xml:space="preserve"> (Germania), </w:t>
      </w:r>
      <w:proofErr w:type="spellStart"/>
      <w:r>
        <w:rPr>
          <w:color w:val="auto"/>
          <w:sz w:val="18"/>
        </w:rPr>
        <w:t>Bluffton</w:t>
      </w:r>
      <w:proofErr w:type="spellEnd"/>
      <w:r>
        <w:rPr>
          <w:color w:val="auto"/>
          <w:sz w:val="18"/>
        </w:rPr>
        <w:t xml:space="preserve">, Ohio (USA), San Paolo (Brasile), Dalian (Cina), Pianezza (Italia) e Bangalore (India) e le nostre filiali di assistenza e vendita in tutto il mondo, siamo rappresentati ovunque. Il Gruppo GROB genera un fatturato mondiale di oltre 2,0 miliardi di euro (previsione per l'esercizio 24/25) con un organico di circa 9.600 dipendenti. </w:t>
      </w:r>
    </w:p>
    <w:p w14:paraId="51332104" w14:textId="77777777" w:rsidR="00C91839" w:rsidRPr="00056E9A" w:rsidRDefault="00C91839" w:rsidP="00C91839">
      <w:pPr>
        <w:suppressAutoHyphens/>
        <w:autoSpaceDN w:val="0"/>
        <w:spacing w:line="240" w:lineRule="auto"/>
        <w:textAlignment w:val="baseline"/>
        <w:rPr>
          <w:rFonts w:cs="Arial"/>
          <w:color w:val="auto"/>
          <w:sz w:val="18"/>
          <w:szCs w:val="18"/>
          <w:lang w:eastAsia="ja-JP"/>
        </w:rPr>
      </w:pPr>
    </w:p>
    <w:p w14:paraId="3186758A" w14:textId="77777777" w:rsidR="00C91839" w:rsidRPr="008D3921" w:rsidRDefault="00C91839" w:rsidP="00C91839">
      <w:pPr>
        <w:suppressAutoHyphens/>
        <w:autoSpaceDN w:val="0"/>
        <w:spacing w:line="240" w:lineRule="auto"/>
        <w:textAlignment w:val="baseline"/>
        <w:rPr>
          <w:rFonts w:cs="Arial"/>
          <w:color w:val="auto"/>
          <w:sz w:val="18"/>
          <w:szCs w:val="18"/>
        </w:rPr>
      </w:pPr>
      <w:r>
        <w:rPr>
          <w:color w:val="auto"/>
          <w:sz w:val="18"/>
        </w:rPr>
        <w:t>Il nostro portafoglio spazia dai centri di lavoro universali ai sistemi di produzione altamente complessi con funzione di automazione propria, passando per le stazioni di assemblaggio manuali e le linee di assemblaggio completamente automatizzate. Inoltre, gli impianti di produzione per i motori elettrici e le linee di assemblaggio per la tecnologia delle batterie e delle celle a combustibile fanno parte della nostra gamma di prodotti. Gli ingegneri GROB forniscono soluzioni per il taglio di carter di turbine ad alta resistenza e per la lavorazione di componenti strutturali e del telaio. Con il software GROB-NET4Industry, sviluppato internamente per la digitalizzazione e il collegamento in rete dei processi produttivi, questi ultimi possono essere visualizzati in modo digitale e trasparente.</w:t>
      </w:r>
    </w:p>
    <w:p w14:paraId="6FF4BADA" w14:textId="451B56F8" w:rsidR="0090754E" w:rsidRPr="00056E9A" w:rsidRDefault="0090754E" w:rsidP="00F46119">
      <w:pPr>
        <w:pStyle w:val="Flietext"/>
        <w:rPr>
          <w:rFonts w:ascii="Arial" w:hAnsi="Arial" w:cs="Arial"/>
        </w:rPr>
      </w:pPr>
    </w:p>
    <w:p w14:paraId="2BEC6C58" w14:textId="3282EEA9" w:rsidR="00761F30" w:rsidRPr="00056E9A" w:rsidRDefault="00761F30" w:rsidP="002F7E77">
      <w:pPr>
        <w:spacing w:line="240" w:lineRule="auto"/>
        <w:rPr>
          <w:rFonts w:ascii="Arial" w:hAnsi="Arial" w:cs="Arial"/>
          <w:sz w:val="18"/>
          <w:szCs w:val="20"/>
          <w:lang w:val="en-GB"/>
        </w:rPr>
      </w:pPr>
      <w:r w:rsidRPr="00056E9A">
        <w:rPr>
          <w:rFonts w:ascii="Arial" w:hAnsi="Arial"/>
          <w:sz w:val="18"/>
          <w:lang w:val="en-GB"/>
        </w:rPr>
        <w:t>Anna-Lena Rehder</w:t>
      </w:r>
    </w:p>
    <w:p w14:paraId="605A3F8C" w14:textId="353ACD8D" w:rsidR="002F7E77" w:rsidRPr="00056E9A" w:rsidRDefault="002F7E77" w:rsidP="002F7E77">
      <w:pPr>
        <w:spacing w:line="240" w:lineRule="auto"/>
        <w:rPr>
          <w:rFonts w:ascii="Arial" w:hAnsi="Arial" w:cs="Arial"/>
          <w:sz w:val="18"/>
          <w:szCs w:val="20"/>
          <w:lang w:val="en-GB"/>
        </w:rPr>
      </w:pPr>
      <w:r w:rsidRPr="00056E9A">
        <w:rPr>
          <w:rFonts w:ascii="Arial" w:hAnsi="Arial"/>
          <w:sz w:val="18"/>
          <w:lang w:val="en-GB"/>
        </w:rPr>
        <w:t>GROB-WERKE GmbH &amp; Co. KG</w:t>
      </w:r>
    </w:p>
    <w:p w14:paraId="46DA6215" w14:textId="77777777" w:rsidR="002F7E77" w:rsidRPr="00056E9A" w:rsidRDefault="002F7E77" w:rsidP="002F7E77">
      <w:pPr>
        <w:spacing w:line="240" w:lineRule="auto"/>
        <w:rPr>
          <w:rFonts w:ascii="Arial" w:hAnsi="Arial" w:cs="Arial"/>
          <w:sz w:val="18"/>
          <w:szCs w:val="20"/>
          <w:lang w:val="en-GB"/>
        </w:rPr>
      </w:pPr>
      <w:proofErr w:type="spellStart"/>
      <w:r w:rsidRPr="00056E9A">
        <w:rPr>
          <w:rFonts w:ascii="Arial" w:hAnsi="Arial"/>
          <w:sz w:val="18"/>
          <w:lang w:val="en-GB"/>
        </w:rPr>
        <w:t>Supervisore</w:t>
      </w:r>
      <w:proofErr w:type="spellEnd"/>
      <w:r w:rsidRPr="00056E9A">
        <w:rPr>
          <w:rFonts w:ascii="Arial" w:hAnsi="Arial"/>
          <w:sz w:val="18"/>
          <w:lang w:val="en-GB"/>
        </w:rPr>
        <w:t xml:space="preserve"> Marketing</w:t>
      </w:r>
    </w:p>
    <w:p w14:paraId="46F53B1F" w14:textId="30AD26C6" w:rsidR="002F7E77" w:rsidRPr="00056E9A" w:rsidRDefault="00527E0A" w:rsidP="002F7E77">
      <w:pPr>
        <w:spacing w:line="240" w:lineRule="auto"/>
        <w:rPr>
          <w:rFonts w:ascii="Arial" w:hAnsi="Arial" w:cs="Arial"/>
          <w:sz w:val="18"/>
          <w:szCs w:val="20"/>
          <w:lang w:val="pt-BR"/>
        </w:rPr>
      </w:pPr>
      <w:r w:rsidRPr="00056E9A">
        <w:rPr>
          <w:rFonts w:ascii="Arial" w:hAnsi="Arial"/>
          <w:sz w:val="18"/>
          <w:lang w:val="pt-BR"/>
        </w:rPr>
        <w:t>Tel.: +49 8261 996-6546</w:t>
      </w:r>
    </w:p>
    <w:p w14:paraId="48E9E303" w14:textId="77777777" w:rsidR="002F7E77" w:rsidRPr="00056E9A" w:rsidRDefault="002F7E77" w:rsidP="002F7E77">
      <w:pPr>
        <w:spacing w:line="240" w:lineRule="auto"/>
        <w:rPr>
          <w:rFonts w:ascii="Arial" w:hAnsi="Arial" w:cs="Arial"/>
          <w:sz w:val="18"/>
          <w:szCs w:val="20"/>
          <w:lang w:val="pt-BR"/>
        </w:rPr>
      </w:pPr>
      <w:r w:rsidRPr="00056E9A">
        <w:rPr>
          <w:rFonts w:ascii="Arial" w:hAnsi="Arial"/>
          <w:sz w:val="18"/>
          <w:lang w:val="pt-BR"/>
        </w:rPr>
        <w:t xml:space="preserve">E-mail: </w:t>
      </w:r>
      <w:hyperlink r:id="rId19" w:history="1">
        <w:r w:rsidRPr="00056E9A">
          <w:rPr>
            <w:rStyle w:val="Collegamentoipertestuale"/>
            <w:rFonts w:ascii="Arial" w:hAnsi="Arial"/>
            <w:sz w:val="18"/>
            <w:lang w:val="pt-BR"/>
          </w:rPr>
          <w:t>anna-lena.rehder@grob.de</w:t>
        </w:r>
      </w:hyperlink>
    </w:p>
    <w:p w14:paraId="3604CB11" w14:textId="4FB6C042" w:rsidR="002F7E77" w:rsidRPr="002F7E77" w:rsidRDefault="00000000" w:rsidP="002F7E77">
      <w:pPr>
        <w:pStyle w:val="Flietext"/>
        <w:spacing w:line="240" w:lineRule="auto"/>
        <w:rPr>
          <w:rFonts w:ascii="Arial" w:hAnsi="Arial" w:cs="Arial"/>
          <w:sz w:val="18"/>
          <w:szCs w:val="20"/>
        </w:rPr>
      </w:pPr>
      <w:hyperlink r:id="rId20" w:history="1">
        <w:r w:rsidR="00527E0A">
          <w:rPr>
            <w:rStyle w:val="Collegamentoipertestuale"/>
            <w:rFonts w:ascii="Arial" w:hAnsi="Arial"/>
            <w:sz w:val="18"/>
          </w:rPr>
          <w:t>www.grobgroup.com</w:t>
        </w:r>
      </w:hyperlink>
    </w:p>
    <w:sectPr w:rsidR="002F7E77" w:rsidRPr="002F7E77" w:rsidSect="00B143FE"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6019A" w14:textId="77777777" w:rsidR="00420809" w:rsidRDefault="00420809" w:rsidP="00D9165E">
      <w:r>
        <w:separator/>
      </w:r>
    </w:p>
  </w:endnote>
  <w:endnote w:type="continuationSeparator" w:id="0">
    <w:p w14:paraId="6747F60E" w14:textId="77777777" w:rsidR="00420809" w:rsidRDefault="00420809" w:rsidP="00D9165E">
      <w:r>
        <w:continuationSeparator/>
      </w:r>
    </w:p>
  </w:endnote>
  <w:endnote w:type="continuationNotice" w:id="1">
    <w:p w14:paraId="6B82B06E" w14:textId="77777777" w:rsidR="00420809" w:rsidRDefault="004208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13FAF" w14:textId="31F3D1F8" w:rsidR="00960D2E" w:rsidRDefault="00960D2E">
    <w:pPr>
      <w:pStyle w:val="Pidipagina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04B7A29E" w:rsidR="00B143FE" w:rsidRPr="00FA5FBE" w:rsidRDefault="004077DC" w:rsidP="00FA5FBE">
    <w:pPr>
      <w:pStyle w:val="Intestazione"/>
    </w:pPr>
    <w:ins w:id="1" w:author="Michela Bracchi" w:date="2024-11-04T11:07:00Z">
      <w:r>
        <w:rPr>
          <w:lang w:eastAsia="it-IT"/>
        </w:rPr>
        <mc:AlternateContent>
          <mc:Choice Requires="wps">
            <w:drawing>
              <wp:anchor distT="0" distB="0" distL="114300" distR="114300" simplePos="0" relativeHeight="251660294" behindDoc="1" locked="0" layoutInCell="1" allowOverlap="1" wp14:anchorId="521720CB" wp14:editId="5C51E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7342" cy="439420"/>
                <wp:effectExtent l="0" t="0" r="0" b="0"/>
                <wp:wrapNone/>
                <wp:docPr id="1778913520" name="Casella di testo 1778913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342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FD1F1" w14:textId="64C52D0F" w:rsidR="004077DC" w:rsidRPr="004610AB" w:rsidRDefault="004077DC" w:rsidP="004077DC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proofErr w:type="spellStart"/>
                            <w:r w:rsidRPr="004610AB">
                              <w:rPr>
                                <w:sz w:val="13"/>
                                <w:szCs w:val="13"/>
                              </w:rPr>
                              <w:t>Com</w:t>
                            </w:r>
                            <w:proofErr w:type="spellEnd"/>
                            <w:r w:rsidRPr="004610AB">
                              <w:rPr>
                                <w:sz w:val="13"/>
                                <w:szCs w:val="13"/>
                              </w:rPr>
                              <w:t xml:space="preserve">.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9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Rev. 0 (22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5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.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115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1720CB" id="_x0000_t202" coordsize="21600,21600" o:spt="202" path="m,l,21600r21600,l21600,xe">
                <v:stroke joinstyle="miter"/>
                <v:path gradientshapeok="t" o:connecttype="rect"/>
              </v:shapetype>
              <v:shape id="Casella di testo 1778913520" o:spid="_x0000_s1028" type="#_x0000_t202" style="position:absolute;margin-left:0;margin-top:0;width:118.7pt;height:34.6pt;z-index:-2516561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" filled="f" stroked="f">
                <v:textbox inset=",7.2pt,,7.2pt">
                  <w:txbxContent>
                    <w:p w14:paraId="2D2FD1F1" w14:textId="64C52D0F" w:rsidR="004077DC" w:rsidRPr="004610AB" w:rsidRDefault="004077DC" w:rsidP="004077DC">
                      <w:pPr>
                        <w:rPr>
                          <w:sz w:val="13"/>
                          <w:szCs w:val="13"/>
                        </w:rPr>
                      </w:pPr>
                      <w:proofErr w:type="spellStart"/>
                      <w:r w:rsidRPr="004610AB">
                        <w:rPr>
                          <w:sz w:val="13"/>
                          <w:szCs w:val="13"/>
                        </w:rPr>
                        <w:t>Com</w:t>
                      </w:r>
                      <w:proofErr w:type="spellEnd"/>
                      <w:r w:rsidRPr="004610AB">
                        <w:rPr>
                          <w:sz w:val="13"/>
                          <w:szCs w:val="13"/>
                        </w:rPr>
                        <w:t xml:space="preserve">. </w:t>
                      </w:r>
                      <w:r>
                        <w:rPr>
                          <w:sz w:val="13"/>
                          <w:szCs w:val="13"/>
                        </w:rPr>
                        <w:t>9</w:t>
                      </w:r>
                      <w:r>
                        <w:rPr>
                          <w:sz w:val="13"/>
                          <w:szCs w:val="13"/>
                        </w:rPr>
                        <w:t xml:space="preserve"> </w:t>
                      </w:r>
                      <w:r w:rsidRPr="004610AB">
                        <w:rPr>
                          <w:sz w:val="13"/>
                          <w:szCs w:val="13"/>
                        </w:rPr>
                        <w:t>Rev. 0 (22</w:t>
                      </w:r>
                      <w:r>
                        <w:rPr>
                          <w:sz w:val="13"/>
                          <w:szCs w:val="13"/>
                        </w:rPr>
                        <w:t>5</w:t>
                      </w:r>
                      <w:r w:rsidRPr="004610AB">
                        <w:rPr>
                          <w:sz w:val="13"/>
                          <w:szCs w:val="13"/>
                        </w:rPr>
                        <w:t>.</w:t>
                      </w:r>
                      <w:r>
                        <w:rPr>
                          <w:sz w:val="13"/>
                          <w:szCs w:val="13"/>
                        </w:rPr>
                        <w:t>115</w:t>
                      </w:r>
                      <w:r w:rsidRPr="004610AB">
                        <w:rPr>
                          <w:sz w:val="13"/>
                          <w:szCs w:val="13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ins>
    <w:r w:rsidR="00FA5FBE" w:rsidRPr="005218C8">
      <w:fldChar w:fldCharType="begin"/>
    </w:r>
    <w:r w:rsidR="00FA5FBE" w:rsidRPr="005218C8">
      <w:instrText xml:space="preserve"> IF  \* MERGEFORMAT </w:instrText>
    </w:r>
    <w:fldSimple w:instr=" NUMPAGES  \* MERGEFORMAT ">
      <w:r>
        <w:instrText>7</w:instrText>
      </w:r>
    </w:fldSimple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>
      <w:instrText>2</w:instrText>
    </w:r>
    <w:r w:rsidR="00FA5FBE" w:rsidRPr="005218C8">
      <w:fldChar w:fldCharType="end"/>
    </w:r>
    <w:r w:rsidR="00FA5FBE" w:rsidRPr="005218C8">
      <w:instrText>/</w:instrText>
    </w:r>
    <w:fldSimple w:instr=" NUMPAGES  \* MERGEFORMAT ">
      <w:r>
        <w:instrText>7</w:instrText>
      </w:r>
    </w:fldSimple>
    <w:r w:rsidR="00FA5FBE" w:rsidRPr="005218C8">
      <w:instrText>" "</w:instrText>
    </w:r>
    <w:r w:rsidR="00FA5FBE" w:rsidRPr="005218C8">
      <w:fldChar w:fldCharType="separate"/>
    </w:r>
    <w:r>
      <w:t>2</w:t>
    </w:r>
    <w:r w:rsidRPr="005218C8">
      <w:t>/</w:t>
    </w:r>
    <w:r>
      <w:t>7</w:t>
    </w:r>
    <w:r w:rsidR="00FA5FBE" w:rsidRPr="005218C8">
      <w:fldChar w:fldCharType="end"/>
    </w:r>
    <w:r w:rsidR="00FA5FBE">
      <w:tab/>
      <w:t>Comunicato stampa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0E15AB81" w:rsidR="00B143FE" w:rsidRPr="005218C8" w:rsidRDefault="00B143FE" w:rsidP="00EB19AD">
    <w:pPr>
      <w:pStyle w:val="Intestazion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4077DC">
        <w:instrText>7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4077DC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4077DC">
        <w:instrText>7</w:instrText>
      </w:r>
    </w:fldSimple>
    <w:r w:rsidRPr="005218C8">
      <w:instrText>" "</w:instrText>
    </w:r>
    <w:r w:rsidRPr="005218C8">
      <w:fldChar w:fldCharType="separate"/>
    </w:r>
    <w:r w:rsidR="004077DC">
      <w:t>1</w:t>
    </w:r>
    <w:r w:rsidR="004077DC" w:rsidRPr="005218C8">
      <w:t>/</w:t>
    </w:r>
    <w:r w:rsidR="004077DC">
      <w:t>7</w:t>
    </w:r>
    <w:r w:rsidRPr="005218C8">
      <w:fldChar w:fldCharType="end"/>
    </w:r>
    <w:r>
      <w:tab/>
      <w:t>Comunicato stampa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04B30" w14:textId="77777777" w:rsidR="00420809" w:rsidRDefault="00420809" w:rsidP="00D9165E">
      <w:r>
        <w:separator/>
      </w:r>
    </w:p>
  </w:footnote>
  <w:footnote w:type="continuationSeparator" w:id="0">
    <w:p w14:paraId="05ADEACC" w14:textId="77777777" w:rsidR="00420809" w:rsidRDefault="00420809" w:rsidP="00D9165E">
      <w:r>
        <w:continuationSeparator/>
      </w:r>
    </w:p>
  </w:footnote>
  <w:footnote w:type="continuationNotice" w:id="1">
    <w:p w14:paraId="576AF709" w14:textId="77777777" w:rsidR="00420809" w:rsidRDefault="0042080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B143FE" w:rsidRPr="00F73F1D" w:rsidRDefault="00A5700C" w:rsidP="005218C8">
    <w:pPr>
      <w:pStyle w:val="Intestazion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056E9A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56E9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952126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056E9A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52126">
                            <w:rPr>
                              <w:lang w:val="en-US"/>
                            </w:rPr>
                            <w:t>34</w:t>
                          </w:r>
                        </w:p>
                        <w:p w14:paraId="1024546A" w14:textId="77777777" w:rsidR="00EB19AD" w:rsidRPr="00231023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31023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231023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231023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31023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231023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31023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7351C9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231023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31023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056E9A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56E9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952126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056E9A">
                      <w:rPr>
                        <w:lang w:val="de-DE"/>
                      </w:rPr>
                      <w:t xml:space="preserve">Carl-Benz-Str. </w:t>
                    </w:r>
                    <w:r w:rsidRPr="00952126">
                      <w:rPr>
                        <w:lang w:val="en-US"/>
                      </w:rPr>
                      <w:t>34</w:t>
                    </w:r>
                  </w:p>
                  <w:p w14:paraId="1024546A" w14:textId="77777777" w:rsidR="00EB19AD" w:rsidRPr="00231023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231023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231023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231023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231023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231023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231023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7351C9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231023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231023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B143FE" w:rsidRPr="005837F9" w:rsidRDefault="00B143FE" w:rsidP="005218C8">
    <w:pPr>
      <w:pStyle w:val="Intestazion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Intestazione"/>
    </w:pPr>
  </w:p>
  <w:p w14:paraId="42F14B11" w14:textId="77777777" w:rsidR="00B143FE" w:rsidRDefault="00B143FE" w:rsidP="005218C8">
    <w:pPr>
      <w:pStyle w:val="Intestazione"/>
    </w:pPr>
  </w:p>
  <w:p w14:paraId="3DD9B2BA" w14:textId="77777777" w:rsidR="00B143FE" w:rsidRDefault="00B143FE" w:rsidP="005218C8">
    <w:pPr>
      <w:pStyle w:val="Intestazion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056E9A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56E9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952126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056E9A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52126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B143FE" w:rsidRPr="0023102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31023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23102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231023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31023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23102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31023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7351C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23102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31023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056E9A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56E9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952126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056E9A">
                      <w:rPr>
                        <w:lang w:val="de-DE"/>
                      </w:rPr>
                      <w:t xml:space="preserve">Carl-Benz-Str. </w:t>
                    </w:r>
                    <w:r w:rsidRPr="00952126">
                      <w:rPr>
                        <w:lang w:val="en-US"/>
                      </w:rPr>
                      <w:t>34</w:t>
                    </w:r>
                  </w:p>
                  <w:p w14:paraId="5555B2C2" w14:textId="77777777" w:rsidR="00B143FE" w:rsidRPr="0023102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31023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23102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231023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31023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23102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31023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7351C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23102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31023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403B32"/>
    <w:multiLevelType w:val="multilevel"/>
    <w:tmpl w:val="5D2A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BE5450"/>
    <w:multiLevelType w:val="multilevel"/>
    <w:tmpl w:val="8278A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CBC4B92"/>
    <w:multiLevelType w:val="multilevel"/>
    <w:tmpl w:val="BB229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61827"/>
    <w:multiLevelType w:val="multilevel"/>
    <w:tmpl w:val="6A72E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77477C"/>
    <w:multiLevelType w:val="multilevel"/>
    <w:tmpl w:val="B0E0169C"/>
    <w:lvl w:ilvl="0">
      <w:start w:val="1"/>
      <w:numFmt w:val="decimal"/>
      <w:pStyle w:val="Tito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92491025">
    <w:abstractNumId w:val="5"/>
  </w:num>
  <w:num w:numId="2" w16cid:durableId="1956591286">
    <w:abstractNumId w:val="21"/>
  </w:num>
  <w:num w:numId="3" w16cid:durableId="501748578">
    <w:abstractNumId w:val="7"/>
  </w:num>
  <w:num w:numId="4" w16cid:durableId="1917207193">
    <w:abstractNumId w:val="10"/>
  </w:num>
  <w:num w:numId="5" w16cid:durableId="1252079670">
    <w:abstractNumId w:val="18"/>
  </w:num>
  <w:num w:numId="6" w16cid:durableId="1581671166">
    <w:abstractNumId w:val="1"/>
  </w:num>
  <w:num w:numId="7" w16cid:durableId="11883719">
    <w:abstractNumId w:val="24"/>
  </w:num>
  <w:num w:numId="8" w16cid:durableId="1546258666">
    <w:abstractNumId w:val="9"/>
  </w:num>
  <w:num w:numId="9" w16cid:durableId="1895581847">
    <w:abstractNumId w:val="23"/>
  </w:num>
  <w:num w:numId="10" w16cid:durableId="654991563">
    <w:abstractNumId w:val="8"/>
  </w:num>
  <w:num w:numId="11" w16cid:durableId="319432465">
    <w:abstractNumId w:val="0"/>
  </w:num>
  <w:num w:numId="12" w16cid:durableId="381442347">
    <w:abstractNumId w:val="6"/>
  </w:num>
  <w:num w:numId="13" w16cid:durableId="395207276">
    <w:abstractNumId w:val="13"/>
  </w:num>
  <w:num w:numId="14" w16cid:durableId="159545645">
    <w:abstractNumId w:val="16"/>
  </w:num>
  <w:num w:numId="15" w16cid:durableId="643200175">
    <w:abstractNumId w:val="20"/>
  </w:num>
  <w:num w:numId="16" w16cid:durableId="591352987">
    <w:abstractNumId w:val="19"/>
  </w:num>
  <w:num w:numId="17" w16cid:durableId="1907258271">
    <w:abstractNumId w:val="14"/>
  </w:num>
  <w:num w:numId="18" w16cid:durableId="195386385">
    <w:abstractNumId w:val="12"/>
  </w:num>
  <w:num w:numId="19" w16cid:durableId="131287451">
    <w:abstractNumId w:val="17"/>
  </w:num>
  <w:num w:numId="20" w16cid:durableId="643317117">
    <w:abstractNumId w:val="22"/>
  </w:num>
  <w:num w:numId="21" w16cid:durableId="1684631134">
    <w:abstractNumId w:val="3"/>
  </w:num>
  <w:num w:numId="22" w16cid:durableId="1380744071">
    <w:abstractNumId w:val="11"/>
  </w:num>
  <w:num w:numId="23" w16cid:durableId="1938319039">
    <w:abstractNumId w:val="4"/>
  </w:num>
  <w:num w:numId="24" w16cid:durableId="951860775">
    <w:abstractNumId w:val="2"/>
  </w:num>
  <w:num w:numId="25" w16cid:durableId="360207975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ela Bracchi">
    <w15:presenceInfo w15:providerId="AD" w15:userId="S::michela@soluzionegroupsrl.onmicrosoft.com::51e11307-ff0c-4c7e-914b-642d61e656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935"/>
    <w:rsid w:val="00005AF4"/>
    <w:rsid w:val="0001039C"/>
    <w:rsid w:val="00010F81"/>
    <w:rsid w:val="000137F9"/>
    <w:rsid w:val="00013B23"/>
    <w:rsid w:val="00015F92"/>
    <w:rsid w:val="0002273A"/>
    <w:rsid w:val="00025A0E"/>
    <w:rsid w:val="00026B8C"/>
    <w:rsid w:val="00030020"/>
    <w:rsid w:val="00030C1A"/>
    <w:rsid w:val="00033F0A"/>
    <w:rsid w:val="0003543C"/>
    <w:rsid w:val="00036336"/>
    <w:rsid w:val="00037BB3"/>
    <w:rsid w:val="00037FF7"/>
    <w:rsid w:val="00040FEA"/>
    <w:rsid w:val="0004140A"/>
    <w:rsid w:val="000436AB"/>
    <w:rsid w:val="00054800"/>
    <w:rsid w:val="000557D8"/>
    <w:rsid w:val="000565D2"/>
    <w:rsid w:val="00056AE4"/>
    <w:rsid w:val="00056E9A"/>
    <w:rsid w:val="00061F1C"/>
    <w:rsid w:val="00062BC6"/>
    <w:rsid w:val="00062C8E"/>
    <w:rsid w:val="00064547"/>
    <w:rsid w:val="0006654A"/>
    <w:rsid w:val="000667BB"/>
    <w:rsid w:val="0006746B"/>
    <w:rsid w:val="000679B5"/>
    <w:rsid w:val="00067A27"/>
    <w:rsid w:val="00073211"/>
    <w:rsid w:val="000750E4"/>
    <w:rsid w:val="00077087"/>
    <w:rsid w:val="00080656"/>
    <w:rsid w:val="000830E8"/>
    <w:rsid w:val="000869DD"/>
    <w:rsid w:val="00090C8B"/>
    <w:rsid w:val="00095F60"/>
    <w:rsid w:val="00097770"/>
    <w:rsid w:val="00097924"/>
    <w:rsid w:val="000A0BBC"/>
    <w:rsid w:val="000A24E9"/>
    <w:rsid w:val="000A32FA"/>
    <w:rsid w:val="000A6420"/>
    <w:rsid w:val="000A779F"/>
    <w:rsid w:val="000A799A"/>
    <w:rsid w:val="000B122D"/>
    <w:rsid w:val="000B17AC"/>
    <w:rsid w:val="000B2220"/>
    <w:rsid w:val="000B6E58"/>
    <w:rsid w:val="000C009A"/>
    <w:rsid w:val="000C2A85"/>
    <w:rsid w:val="000C3716"/>
    <w:rsid w:val="000C3AF3"/>
    <w:rsid w:val="000C52D5"/>
    <w:rsid w:val="000C74C8"/>
    <w:rsid w:val="000C7902"/>
    <w:rsid w:val="000D0F7C"/>
    <w:rsid w:val="000D1867"/>
    <w:rsid w:val="000D4047"/>
    <w:rsid w:val="000F1B6F"/>
    <w:rsid w:val="000F215E"/>
    <w:rsid w:val="000F52E1"/>
    <w:rsid w:val="000F599A"/>
    <w:rsid w:val="0010093E"/>
    <w:rsid w:val="00100C0C"/>
    <w:rsid w:val="0010134F"/>
    <w:rsid w:val="00102066"/>
    <w:rsid w:val="00103EE3"/>
    <w:rsid w:val="001052E0"/>
    <w:rsid w:val="001052F2"/>
    <w:rsid w:val="001076E4"/>
    <w:rsid w:val="00112DF3"/>
    <w:rsid w:val="00114E74"/>
    <w:rsid w:val="00115190"/>
    <w:rsid w:val="001167D1"/>
    <w:rsid w:val="00116F3F"/>
    <w:rsid w:val="00116F84"/>
    <w:rsid w:val="00117448"/>
    <w:rsid w:val="00117904"/>
    <w:rsid w:val="00117C7F"/>
    <w:rsid w:val="00124E6A"/>
    <w:rsid w:val="00127835"/>
    <w:rsid w:val="001323F7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668D2"/>
    <w:rsid w:val="001719A4"/>
    <w:rsid w:val="00176D8A"/>
    <w:rsid w:val="00180D0F"/>
    <w:rsid w:val="001877A6"/>
    <w:rsid w:val="001907FD"/>
    <w:rsid w:val="001935AE"/>
    <w:rsid w:val="00194AC6"/>
    <w:rsid w:val="00197009"/>
    <w:rsid w:val="001975A2"/>
    <w:rsid w:val="00197E71"/>
    <w:rsid w:val="001A09CD"/>
    <w:rsid w:val="001A0E16"/>
    <w:rsid w:val="001A297C"/>
    <w:rsid w:val="001A5B15"/>
    <w:rsid w:val="001A65EE"/>
    <w:rsid w:val="001C0A26"/>
    <w:rsid w:val="001C0A39"/>
    <w:rsid w:val="001C179C"/>
    <w:rsid w:val="001C42B8"/>
    <w:rsid w:val="001C5EB3"/>
    <w:rsid w:val="001D0887"/>
    <w:rsid w:val="001D0F2E"/>
    <w:rsid w:val="001D697E"/>
    <w:rsid w:val="001D776F"/>
    <w:rsid w:val="001E0E46"/>
    <w:rsid w:val="001F3730"/>
    <w:rsid w:val="001F3F84"/>
    <w:rsid w:val="001F6276"/>
    <w:rsid w:val="001F7E95"/>
    <w:rsid w:val="0020322F"/>
    <w:rsid w:val="00203F37"/>
    <w:rsid w:val="00205B62"/>
    <w:rsid w:val="0020631B"/>
    <w:rsid w:val="00206375"/>
    <w:rsid w:val="002118EB"/>
    <w:rsid w:val="00216BD0"/>
    <w:rsid w:val="00216FC6"/>
    <w:rsid w:val="002176DB"/>
    <w:rsid w:val="00226865"/>
    <w:rsid w:val="00231023"/>
    <w:rsid w:val="00231A54"/>
    <w:rsid w:val="0023563A"/>
    <w:rsid w:val="00243F9B"/>
    <w:rsid w:val="00244EA9"/>
    <w:rsid w:val="00252189"/>
    <w:rsid w:val="0025441C"/>
    <w:rsid w:val="0025488D"/>
    <w:rsid w:val="0025722B"/>
    <w:rsid w:val="0026127D"/>
    <w:rsid w:val="002655A1"/>
    <w:rsid w:val="002714A1"/>
    <w:rsid w:val="002717A8"/>
    <w:rsid w:val="00275350"/>
    <w:rsid w:val="00280819"/>
    <w:rsid w:val="00281581"/>
    <w:rsid w:val="00281C9E"/>
    <w:rsid w:val="00282680"/>
    <w:rsid w:val="00284C18"/>
    <w:rsid w:val="00292501"/>
    <w:rsid w:val="00294020"/>
    <w:rsid w:val="00294B59"/>
    <w:rsid w:val="00294FD0"/>
    <w:rsid w:val="00296AD3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048"/>
    <w:rsid w:val="002C5677"/>
    <w:rsid w:val="002D0F47"/>
    <w:rsid w:val="002D2E6A"/>
    <w:rsid w:val="002D33B7"/>
    <w:rsid w:val="002D4939"/>
    <w:rsid w:val="002D506A"/>
    <w:rsid w:val="002D60E0"/>
    <w:rsid w:val="002D64FA"/>
    <w:rsid w:val="002D7EB6"/>
    <w:rsid w:val="002E0547"/>
    <w:rsid w:val="002E2125"/>
    <w:rsid w:val="002E26C2"/>
    <w:rsid w:val="002F6BF1"/>
    <w:rsid w:val="002F7140"/>
    <w:rsid w:val="002F7E77"/>
    <w:rsid w:val="0030067C"/>
    <w:rsid w:val="003028A2"/>
    <w:rsid w:val="00302DB1"/>
    <w:rsid w:val="003035A6"/>
    <w:rsid w:val="003144DB"/>
    <w:rsid w:val="00330683"/>
    <w:rsid w:val="00333CF4"/>
    <w:rsid w:val="00335617"/>
    <w:rsid w:val="0033769D"/>
    <w:rsid w:val="00340E3B"/>
    <w:rsid w:val="00344BA5"/>
    <w:rsid w:val="00345773"/>
    <w:rsid w:val="003473D1"/>
    <w:rsid w:val="00351665"/>
    <w:rsid w:val="00351AF4"/>
    <w:rsid w:val="00352E30"/>
    <w:rsid w:val="00353724"/>
    <w:rsid w:val="00354C04"/>
    <w:rsid w:val="00356188"/>
    <w:rsid w:val="00357644"/>
    <w:rsid w:val="00357DCF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37BD"/>
    <w:rsid w:val="003849ED"/>
    <w:rsid w:val="0039367F"/>
    <w:rsid w:val="00395574"/>
    <w:rsid w:val="0039654F"/>
    <w:rsid w:val="0039780E"/>
    <w:rsid w:val="003A046C"/>
    <w:rsid w:val="003A0566"/>
    <w:rsid w:val="003A2989"/>
    <w:rsid w:val="003A692D"/>
    <w:rsid w:val="003A6953"/>
    <w:rsid w:val="003B0692"/>
    <w:rsid w:val="003B160B"/>
    <w:rsid w:val="003B1684"/>
    <w:rsid w:val="003B667D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4E73"/>
    <w:rsid w:val="004077DC"/>
    <w:rsid w:val="0040784F"/>
    <w:rsid w:val="00407CD3"/>
    <w:rsid w:val="00420809"/>
    <w:rsid w:val="00424A3C"/>
    <w:rsid w:val="0043346C"/>
    <w:rsid w:val="00436448"/>
    <w:rsid w:val="004370EF"/>
    <w:rsid w:val="004400ED"/>
    <w:rsid w:val="004404FF"/>
    <w:rsid w:val="0044218C"/>
    <w:rsid w:val="004421EE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4D20"/>
    <w:rsid w:val="004667BA"/>
    <w:rsid w:val="00466954"/>
    <w:rsid w:val="00467800"/>
    <w:rsid w:val="00470A4A"/>
    <w:rsid w:val="00470EFD"/>
    <w:rsid w:val="00473AEC"/>
    <w:rsid w:val="00474951"/>
    <w:rsid w:val="00476060"/>
    <w:rsid w:val="004762B9"/>
    <w:rsid w:val="0047652B"/>
    <w:rsid w:val="00476746"/>
    <w:rsid w:val="00477801"/>
    <w:rsid w:val="00481C71"/>
    <w:rsid w:val="00484388"/>
    <w:rsid w:val="00486F5D"/>
    <w:rsid w:val="00494EE7"/>
    <w:rsid w:val="004A3A5F"/>
    <w:rsid w:val="004B3D7E"/>
    <w:rsid w:val="004C6EBC"/>
    <w:rsid w:val="004D1D0E"/>
    <w:rsid w:val="004D2838"/>
    <w:rsid w:val="004D3165"/>
    <w:rsid w:val="004D7B9E"/>
    <w:rsid w:val="004E0D94"/>
    <w:rsid w:val="004E2175"/>
    <w:rsid w:val="004E3872"/>
    <w:rsid w:val="004E490D"/>
    <w:rsid w:val="004E4F05"/>
    <w:rsid w:val="004E5E7F"/>
    <w:rsid w:val="004E7C0B"/>
    <w:rsid w:val="004F039F"/>
    <w:rsid w:val="004F206E"/>
    <w:rsid w:val="004F2A79"/>
    <w:rsid w:val="004F39B4"/>
    <w:rsid w:val="004F3E59"/>
    <w:rsid w:val="004F4E97"/>
    <w:rsid w:val="004F50F4"/>
    <w:rsid w:val="004F639D"/>
    <w:rsid w:val="004F655A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16FD5"/>
    <w:rsid w:val="00520BFA"/>
    <w:rsid w:val="00521429"/>
    <w:rsid w:val="005218C8"/>
    <w:rsid w:val="00521CF5"/>
    <w:rsid w:val="00521FD5"/>
    <w:rsid w:val="00523602"/>
    <w:rsid w:val="00524BE9"/>
    <w:rsid w:val="00527E0A"/>
    <w:rsid w:val="005305E2"/>
    <w:rsid w:val="005317D0"/>
    <w:rsid w:val="0053448B"/>
    <w:rsid w:val="00534C1A"/>
    <w:rsid w:val="005365B4"/>
    <w:rsid w:val="0054450D"/>
    <w:rsid w:val="00554864"/>
    <w:rsid w:val="00555999"/>
    <w:rsid w:val="00555E2A"/>
    <w:rsid w:val="00564109"/>
    <w:rsid w:val="005673B5"/>
    <w:rsid w:val="005674E8"/>
    <w:rsid w:val="00573D57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239"/>
    <w:rsid w:val="00593AA7"/>
    <w:rsid w:val="00594B29"/>
    <w:rsid w:val="00597F78"/>
    <w:rsid w:val="005A1C80"/>
    <w:rsid w:val="005A4CBA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51"/>
    <w:rsid w:val="005E76DA"/>
    <w:rsid w:val="005F010B"/>
    <w:rsid w:val="005F182E"/>
    <w:rsid w:val="005F4FBF"/>
    <w:rsid w:val="005F7CEF"/>
    <w:rsid w:val="00602E06"/>
    <w:rsid w:val="006074EB"/>
    <w:rsid w:val="0060792D"/>
    <w:rsid w:val="006113CB"/>
    <w:rsid w:val="006117A1"/>
    <w:rsid w:val="00611960"/>
    <w:rsid w:val="00614890"/>
    <w:rsid w:val="00615ED0"/>
    <w:rsid w:val="00617EA4"/>
    <w:rsid w:val="00626A28"/>
    <w:rsid w:val="00627593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1E90"/>
    <w:rsid w:val="00661476"/>
    <w:rsid w:val="00664318"/>
    <w:rsid w:val="006643CC"/>
    <w:rsid w:val="0066573F"/>
    <w:rsid w:val="006673F5"/>
    <w:rsid w:val="00670E84"/>
    <w:rsid w:val="00674DB7"/>
    <w:rsid w:val="0068106C"/>
    <w:rsid w:val="00681ECE"/>
    <w:rsid w:val="00683E9E"/>
    <w:rsid w:val="0068636E"/>
    <w:rsid w:val="00687340"/>
    <w:rsid w:val="00691B0A"/>
    <w:rsid w:val="00691F9E"/>
    <w:rsid w:val="00695F99"/>
    <w:rsid w:val="006A5A75"/>
    <w:rsid w:val="006A6348"/>
    <w:rsid w:val="006A688E"/>
    <w:rsid w:val="006B0C21"/>
    <w:rsid w:val="006B592D"/>
    <w:rsid w:val="006B6DD8"/>
    <w:rsid w:val="006C2364"/>
    <w:rsid w:val="006C2A31"/>
    <w:rsid w:val="006C324B"/>
    <w:rsid w:val="006C38E6"/>
    <w:rsid w:val="006C3AA3"/>
    <w:rsid w:val="006C50E1"/>
    <w:rsid w:val="006C6111"/>
    <w:rsid w:val="006D6C1A"/>
    <w:rsid w:val="006D7632"/>
    <w:rsid w:val="006D7B09"/>
    <w:rsid w:val="006D7F10"/>
    <w:rsid w:val="006E0851"/>
    <w:rsid w:val="006E2573"/>
    <w:rsid w:val="006E5C09"/>
    <w:rsid w:val="006E7FBA"/>
    <w:rsid w:val="006F0473"/>
    <w:rsid w:val="006F1A6C"/>
    <w:rsid w:val="006F2DE4"/>
    <w:rsid w:val="006F4577"/>
    <w:rsid w:val="006F4C75"/>
    <w:rsid w:val="006F4FB9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10DC"/>
    <w:rsid w:val="00723601"/>
    <w:rsid w:val="007238F1"/>
    <w:rsid w:val="00723DE6"/>
    <w:rsid w:val="00724249"/>
    <w:rsid w:val="00726540"/>
    <w:rsid w:val="00726A89"/>
    <w:rsid w:val="00726BFA"/>
    <w:rsid w:val="00727E16"/>
    <w:rsid w:val="00734321"/>
    <w:rsid w:val="007351C9"/>
    <w:rsid w:val="0073598A"/>
    <w:rsid w:val="00736291"/>
    <w:rsid w:val="00744943"/>
    <w:rsid w:val="00753908"/>
    <w:rsid w:val="00754739"/>
    <w:rsid w:val="007579FC"/>
    <w:rsid w:val="007618AF"/>
    <w:rsid w:val="00761F30"/>
    <w:rsid w:val="00762C5B"/>
    <w:rsid w:val="00771469"/>
    <w:rsid w:val="00772BCD"/>
    <w:rsid w:val="00773BF3"/>
    <w:rsid w:val="00775358"/>
    <w:rsid w:val="007769A8"/>
    <w:rsid w:val="0078405F"/>
    <w:rsid w:val="0078480F"/>
    <w:rsid w:val="007849A2"/>
    <w:rsid w:val="00786C56"/>
    <w:rsid w:val="00790A5F"/>
    <w:rsid w:val="00793797"/>
    <w:rsid w:val="00794234"/>
    <w:rsid w:val="007A0268"/>
    <w:rsid w:val="007A7F56"/>
    <w:rsid w:val="007B0D45"/>
    <w:rsid w:val="007C0C38"/>
    <w:rsid w:val="007C1F06"/>
    <w:rsid w:val="007C1FA4"/>
    <w:rsid w:val="007C360E"/>
    <w:rsid w:val="007C4752"/>
    <w:rsid w:val="007C6FA7"/>
    <w:rsid w:val="007C726C"/>
    <w:rsid w:val="007C7E8E"/>
    <w:rsid w:val="007D089E"/>
    <w:rsid w:val="007D1C32"/>
    <w:rsid w:val="007D220B"/>
    <w:rsid w:val="007D439C"/>
    <w:rsid w:val="007D49EB"/>
    <w:rsid w:val="007D5E15"/>
    <w:rsid w:val="007E1C18"/>
    <w:rsid w:val="007E4D9A"/>
    <w:rsid w:val="007E54C0"/>
    <w:rsid w:val="007E5F2B"/>
    <w:rsid w:val="007F2DE8"/>
    <w:rsid w:val="007F402B"/>
    <w:rsid w:val="007F4972"/>
    <w:rsid w:val="007F4CF1"/>
    <w:rsid w:val="007F770C"/>
    <w:rsid w:val="00800B39"/>
    <w:rsid w:val="00807AB9"/>
    <w:rsid w:val="00814018"/>
    <w:rsid w:val="00814940"/>
    <w:rsid w:val="00816302"/>
    <w:rsid w:val="00817EDB"/>
    <w:rsid w:val="00821292"/>
    <w:rsid w:val="00825029"/>
    <w:rsid w:val="008251A3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1ED5"/>
    <w:rsid w:val="00873697"/>
    <w:rsid w:val="00874C03"/>
    <w:rsid w:val="008761F6"/>
    <w:rsid w:val="00876DD1"/>
    <w:rsid w:val="00880C19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158F"/>
    <w:rsid w:val="008B24EB"/>
    <w:rsid w:val="008B30DE"/>
    <w:rsid w:val="008B47FA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1F92"/>
    <w:rsid w:val="008F4796"/>
    <w:rsid w:val="008F5E48"/>
    <w:rsid w:val="00901D5D"/>
    <w:rsid w:val="00902358"/>
    <w:rsid w:val="00905B45"/>
    <w:rsid w:val="0090754E"/>
    <w:rsid w:val="00911B9A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2126"/>
    <w:rsid w:val="009527FF"/>
    <w:rsid w:val="009547D1"/>
    <w:rsid w:val="00960D2E"/>
    <w:rsid w:val="00962701"/>
    <w:rsid w:val="009633E0"/>
    <w:rsid w:val="00965F78"/>
    <w:rsid w:val="00966572"/>
    <w:rsid w:val="00967AD9"/>
    <w:rsid w:val="00972120"/>
    <w:rsid w:val="00972EBA"/>
    <w:rsid w:val="00974ACB"/>
    <w:rsid w:val="00975BF5"/>
    <w:rsid w:val="00976EEA"/>
    <w:rsid w:val="00980499"/>
    <w:rsid w:val="00982F71"/>
    <w:rsid w:val="00983B5E"/>
    <w:rsid w:val="009861D6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64AF"/>
    <w:rsid w:val="009C0027"/>
    <w:rsid w:val="009C0868"/>
    <w:rsid w:val="009C1F30"/>
    <w:rsid w:val="009C3C81"/>
    <w:rsid w:val="009C4CCE"/>
    <w:rsid w:val="009C7D63"/>
    <w:rsid w:val="009D0715"/>
    <w:rsid w:val="009D2DBA"/>
    <w:rsid w:val="009D62BE"/>
    <w:rsid w:val="009E163C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07C75"/>
    <w:rsid w:val="00A127A4"/>
    <w:rsid w:val="00A16BD5"/>
    <w:rsid w:val="00A1711B"/>
    <w:rsid w:val="00A17BE1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1FF5"/>
    <w:rsid w:val="00A624FA"/>
    <w:rsid w:val="00A65AE5"/>
    <w:rsid w:val="00A70A5F"/>
    <w:rsid w:val="00A72B8E"/>
    <w:rsid w:val="00A807B6"/>
    <w:rsid w:val="00A81731"/>
    <w:rsid w:val="00A82F57"/>
    <w:rsid w:val="00A873A1"/>
    <w:rsid w:val="00A9208D"/>
    <w:rsid w:val="00A93B09"/>
    <w:rsid w:val="00A962D0"/>
    <w:rsid w:val="00A976CC"/>
    <w:rsid w:val="00A97E72"/>
    <w:rsid w:val="00AA268B"/>
    <w:rsid w:val="00AA2EC0"/>
    <w:rsid w:val="00AA4D33"/>
    <w:rsid w:val="00AB1B65"/>
    <w:rsid w:val="00AB384A"/>
    <w:rsid w:val="00AB5C73"/>
    <w:rsid w:val="00AB6134"/>
    <w:rsid w:val="00AB7342"/>
    <w:rsid w:val="00AC0C0A"/>
    <w:rsid w:val="00AC123A"/>
    <w:rsid w:val="00AC1795"/>
    <w:rsid w:val="00AC25D2"/>
    <w:rsid w:val="00AC4932"/>
    <w:rsid w:val="00AC6378"/>
    <w:rsid w:val="00AD3753"/>
    <w:rsid w:val="00AD7E8E"/>
    <w:rsid w:val="00AE0CC8"/>
    <w:rsid w:val="00AE447F"/>
    <w:rsid w:val="00AE5481"/>
    <w:rsid w:val="00AE5695"/>
    <w:rsid w:val="00AE6604"/>
    <w:rsid w:val="00AF13BD"/>
    <w:rsid w:val="00AF363C"/>
    <w:rsid w:val="00AF4F8B"/>
    <w:rsid w:val="00AF50E0"/>
    <w:rsid w:val="00AF5371"/>
    <w:rsid w:val="00B030B8"/>
    <w:rsid w:val="00B04E97"/>
    <w:rsid w:val="00B117C4"/>
    <w:rsid w:val="00B12012"/>
    <w:rsid w:val="00B143FE"/>
    <w:rsid w:val="00B14642"/>
    <w:rsid w:val="00B16FFB"/>
    <w:rsid w:val="00B17605"/>
    <w:rsid w:val="00B20920"/>
    <w:rsid w:val="00B25F7B"/>
    <w:rsid w:val="00B2770D"/>
    <w:rsid w:val="00B27FCB"/>
    <w:rsid w:val="00B32238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3A39"/>
    <w:rsid w:val="00B44898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6BB"/>
    <w:rsid w:val="00B75BE3"/>
    <w:rsid w:val="00B76AC4"/>
    <w:rsid w:val="00B779F2"/>
    <w:rsid w:val="00B77DFE"/>
    <w:rsid w:val="00B827AD"/>
    <w:rsid w:val="00B8534D"/>
    <w:rsid w:val="00B85361"/>
    <w:rsid w:val="00B90801"/>
    <w:rsid w:val="00B95A5D"/>
    <w:rsid w:val="00B965A1"/>
    <w:rsid w:val="00B966C9"/>
    <w:rsid w:val="00BA105F"/>
    <w:rsid w:val="00BA32BD"/>
    <w:rsid w:val="00BA38A7"/>
    <w:rsid w:val="00BA3A87"/>
    <w:rsid w:val="00BA49C1"/>
    <w:rsid w:val="00BA7190"/>
    <w:rsid w:val="00BB691D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482D"/>
    <w:rsid w:val="00C155DA"/>
    <w:rsid w:val="00C15C40"/>
    <w:rsid w:val="00C2287E"/>
    <w:rsid w:val="00C22B04"/>
    <w:rsid w:val="00C23FE0"/>
    <w:rsid w:val="00C26C3B"/>
    <w:rsid w:val="00C30243"/>
    <w:rsid w:val="00C30264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56601"/>
    <w:rsid w:val="00C601E4"/>
    <w:rsid w:val="00C61C03"/>
    <w:rsid w:val="00C62ACC"/>
    <w:rsid w:val="00C705CE"/>
    <w:rsid w:val="00C710E3"/>
    <w:rsid w:val="00C85B1A"/>
    <w:rsid w:val="00C877B9"/>
    <w:rsid w:val="00C915A2"/>
    <w:rsid w:val="00C91839"/>
    <w:rsid w:val="00C956CF"/>
    <w:rsid w:val="00C963C9"/>
    <w:rsid w:val="00CA2C80"/>
    <w:rsid w:val="00CA59A1"/>
    <w:rsid w:val="00CB03AB"/>
    <w:rsid w:val="00CB1E91"/>
    <w:rsid w:val="00CB7228"/>
    <w:rsid w:val="00CB725A"/>
    <w:rsid w:val="00CC49F4"/>
    <w:rsid w:val="00CD2BC2"/>
    <w:rsid w:val="00CD4A93"/>
    <w:rsid w:val="00CD5D15"/>
    <w:rsid w:val="00CD6F05"/>
    <w:rsid w:val="00CE04CF"/>
    <w:rsid w:val="00CE68CF"/>
    <w:rsid w:val="00CE71C0"/>
    <w:rsid w:val="00CF25A9"/>
    <w:rsid w:val="00CF34DB"/>
    <w:rsid w:val="00CF5472"/>
    <w:rsid w:val="00CF634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0A5B"/>
    <w:rsid w:val="00D31E8B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76EE3"/>
    <w:rsid w:val="00D854A6"/>
    <w:rsid w:val="00D85B9B"/>
    <w:rsid w:val="00D861BB"/>
    <w:rsid w:val="00D86880"/>
    <w:rsid w:val="00D86DD5"/>
    <w:rsid w:val="00D87E57"/>
    <w:rsid w:val="00D9165E"/>
    <w:rsid w:val="00DB1452"/>
    <w:rsid w:val="00DB74F9"/>
    <w:rsid w:val="00DC2C62"/>
    <w:rsid w:val="00DC443F"/>
    <w:rsid w:val="00DC4A8F"/>
    <w:rsid w:val="00DC4AD1"/>
    <w:rsid w:val="00DC545B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045"/>
    <w:rsid w:val="00E0085E"/>
    <w:rsid w:val="00E009D7"/>
    <w:rsid w:val="00E00C76"/>
    <w:rsid w:val="00E06223"/>
    <w:rsid w:val="00E10E38"/>
    <w:rsid w:val="00E10ECE"/>
    <w:rsid w:val="00E11790"/>
    <w:rsid w:val="00E14776"/>
    <w:rsid w:val="00E14C9C"/>
    <w:rsid w:val="00E15015"/>
    <w:rsid w:val="00E153AC"/>
    <w:rsid w:val="00E1737D"/>
    <w:rsid w:val="00E17750"/>
    <w:rsid w:val="00E23A3C"/>
    <w:rsid w:val="00E24CD8"/>
    <w:rsid w:val="00E25181"/>
    <w:rsid w:val="00E27430"/>
    <w:rsid w:val="00E27BD8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023"/>
    <w:rsid w:val="00E84AA4"/>
    <w:rsid w:val="00E8737B"/>
    <w:rsid w:val="00E90C2A"/>
    <w:rsid w:val="00E90FEA"/>
    <w:rsid w:val="00E91128"/>
    <w:rsid w:val="00E93130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0B4E"/>
    <w:rsid w:val="00EC149A"/>
    <w:rsid w:val="00EC4E78"/>
    <w:rsid w:val="00EC5CAB"/>
    <w:rsid w:val="00EC6F6F"/>
    <w:rsid w:val="00EC742B"/>
    <w:rsid w:val="00EC7DCA"/>
    <w:rsid w:val="00ED54C6"/>
    <w:rsid w:val="00ED5A3A"/>
    <w:rsid w:val="00ED6237"/>
    <w:rsid w:val="00ED68A9"/>
    <w:rsid w:val="00EE01DA"/>
    <w:rsid w:val="00EE21AE"/>
    <w:rsid w:val="00EE541C"/>
    <w:rsid w:val="00EE6D82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31A"/>
    <w:rsid w:val="00F175B5"/>
    <w:rsid w:val="00F22E61"/>
    <w:rsid w:val="00F26205"/>
    <w:rsid w:val="00F26D41"/>
    <w:rsid w:val="00F333FA"/>
    <w:rsid w:val="00F34A87"/>
    <w:rsid w:val="00F35618"/>
    <w:rsid w:val="00F359EA"/>
    <w:rsid w:val="00F35DBA"/>
    <w:rsid w:val="00F42E35"/>
    <w:rsid w:val="00F43A83"/>
    <w:rsid w:val="00F43D07"/>
    <w:rsid w:val="00F44AB9"/>
    <w:rsid w:val="00F46119"/>
    <w:rsid w:val="00F46A89"/>
    <w:rsid w:val="00F47B4D"/>
    <w:rsid w:val="00F503EA"/>
    <w:rsid w:val="00F51794"/>
    <w:rsid w:val="00F51AD6"/>
    <w:rsid w:val="00F51F2A"/>
    <w:rsid w:val="00F5300C"/>
    <w:rsid w:val="00F56988"/>
    <w:rsid w:val="00F56AF4"/>
    <w:rsid w:val="00F56BB9"/>
    <w:rsid w:val="00F6135B"/>
    <w:rsid w:val="00F63B99"/>
    <w:rsid w:val="00F64886"/>
    <w:rsid w:val="00F6489E"/>
    <w:rsid w:val="00F7077A"/>
    <w:rsid w:val="00F7348B"/>
    <w:rsid w:val="00F73F1D"/>
    <w:rsid w:val="00F8163B"/>
    <w:rsid w:val="00F830E4"/>
    <w:rsid w:val="00F90178"/>
    <w:rsid w:val="00F91A06"/>
    <w:rsid w:val="00FA026B"/>
    <w:rsid w:val="00FA2184"/>
    <w:rsid w:val="00FA37A1"/>
    <w:rsid w:val="00FA4E42"/>
    <w:rsid w:val="00FA5FBE"/>
    <w:rsid w:val="00FA7889"/>
    <w:rsid w:val="00FB0B93"/>
    <w:rsid w:val="00FB3D58"/>
    <w:rsid w:val="00FB61FB"/>
    <w:rsid w:val="00FB76E0"/>
    <w:rsid w:val="00FB7BCF"/>
    <w:rsid w:val="00FC10E5"/>
    <w:rsid w:val="00FC1B67"/>
    <w:rsid w:val="00FC272A"/>
    <w:rsid w:val="00FC78B8"/>
    <w:rsid w:val="00FD012F"/>
    <w:rsid w:val="00FD3226"/>
    <w:rsid w:val="00FD3F17"/>
    <w:rsid w:val="00FD3FEF"/>
    <w:rsid w:val="00FD4339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itolo1">
    <w:name w:val="heading 1"/>
    <w:basedOn w:val="Normale"/>
    <w:next w:val="Normale"/>
    <w:link w:val="Titolo1Carattere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itolo2">
    <w:name w:val="heading 2"/>
    <w:basedOn w:val="Titolo1"/>
    <w:next w:val="Flietext"/>
    <w:link w:val="Titolo2Carattere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Pidipagina"/>
    <w:link w:val="IntestazioneCarattere"/>
    <w:uiPriority w:val="99"/>
    <w:unhideWhenUsed/>
    <w:rsid w:val="005218C8"/>
    <w:pPr>
      <w:tabs>
        <w:tab w:val="clear" w:pos="453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Carpredefinitoparagraf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e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e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e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e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e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e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e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e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e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e"/>
    <w:qFormat/>
    <w:rsid w:val="00521CF5"/>
  </w:style>
  <w:style w:type="paragraph" w:styleId="Paragrafoelenco">
    <w:name w:val="List Paragraph"/>
    <w:basedOn w:val="Normale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e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itolosommario">
    <w:name w:val="TOC Heading"/>
    <w:basedOn w:val="Titolo1"/>
    <w:next w:val="Normale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A97E72"/>
    <w:rPr>
      <w:color w:val="000000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e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e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Carpredefinitoparagraf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Carpredefinitoparagrafo"/>
    <w:rsid w:val="003B667D"/>
  </w:style>
  <w:style w:type="character" w:styleId="Rimandocommento">
    <w:name w:val="annotation reference"/>
    <w:basedOn w:val="Carpredefinitoparagrafo"/>
    <w:uiPriority w:val="99"/>
    <w:semiHidden/>
    <w:unhideWhenUsed/>
    <w:rsid w:val="00E27B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7BD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Carpredefinitoparagrafo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e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Revisione">
    <w:name w:val="Revision"/>
    <w:hidden/>
    <w:uiPriority w:val="99"/>
    <w:semiHidden/>
    <w:rsid w:val="00BA7190"/>
    <w:rPr>
      <w:rFonts w:cs="Times New Roman (Textkörper CS)"/>
      <w:color w:val="000000"/>
      <w:sz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7E0A"/>
    <w:rPr>
      <w:color w:val="00468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mailto:bracchi@soluzionegroup.co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file:///C:/Users/jam/AppData/Local/Microsoft/Windows/INetCache/Content.Outlook/X370BCCS/www.verind.it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Gabriele.DeRossi@verind.it" TargetMode="External"/><Relationship Id="rId20" Type="http://schemas.openxmlformats.org/officeDocument/2006/relationships/hyperlink" Target="http://www.grobgroup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anna-lena.rehder@grob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1.xm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7" ma:contentTypeDescription="Ein neues Dokument erstellen." ma:contentTypeScope="" ma:versionID="b41e46a53cc8579bcc8efd13f1196e0d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ae2d1a4c960eedb7591326eeea0689b6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Auswahl xmlns="b9690099-d76a-48ab-8f1a-818f9800aa0d" xsi:nil="true"/>
  </documentManagement>
</p:properties>
</file>

<file path=customXml/itemProps1.xml><?xml version="1.0" encoding="utf-8"?>
<ds:datastoreItem xmlns:ds="http://schemas.openxmlformats.org/officeDocument/2006/customXml" ds:itemID="{A5DFC957-AD69-4803-82F9-5FCF051832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4C1761-1B32-4847-BC2B-CCC4F50CD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1778</Words>
  <Characters>10135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Michela Bracchi</cp:lastModifiedBy>
  <cp:revision>4</cp:revision>
  <cp:lastPrinted>2019-05-29T11:27:00Z</cp:lastPrinted>
  <dcterms:created xsi:type="dcterms:W3CDTF">2025-06-16T07:42:00Z</dcterms:created>
  <dcterms:modified xsi:type="dcterms:W3CDTF">2025-06-17T14:28:00Z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