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2CA43" w14:textId="77777777" w:rsidR="00FC4489" w:rsidRPr="0039780E" w:rsidRDefault="00FC4489" w:rsidP="00FC4489">
      <w:pPr>
        <w:pStyle w:val="Titel-Headline"/>
      </w:pPr>
      <w:bookmarkStart w:id="0" w:name="Untertitel"/>
      <w:r>
        <w:t>Comunicato stampa</w:t>
      </w:r>
    </w:p>
    <w:p w14:paraId="24A62B5B" w14:textId="77777777" w:rsidR="00FC4489" w:rsidRPr="0039780E" w:rsidRDefault="00FC4489" w:rsidP="00FC4489">
      <w:pPr>
        <w:pStyle w:val="Linie"/>
      </w:pPr>
      <w:r>
        <w:rPr>
          <w:noProof/>
          <w:lang w:val="de-DE" w:eastAsia="zh-CN"/>
        </w:rPr>
        <mc:AlternateContent>
          <mc:Choice Requires="wps">
            <w:drawing>
              <wp:inline distT="0" distB="0" distL="0" distR="0" wp14:anchorId="639C080D" wp14:editId="73EDB934">
                <wp:extent cx="4932000" cy="0"/>
                <wp:effectExtent l="0" t="0" r="8890" b="12700"/>
                <wp:docPr id="1714943241" name="Gerader Verbinder 1714943241"/>
                <wp:cNvGraphicFramePr/>
                <a:graphic xmlns:a="http://schemas.openxmlformats.org/drawingml/2006/main">
                  <a:graphicData uri="http://schemas.microsoft.com/office/word/2010/wordprocessingShape">
                    <wps:wsp>
                      <wps:cNvCnPr/>
                      <wps:spPr>
                        <a:xfrm>
                          <a:off x="0" y="0"/>
                          <a:ext cx="4932000" cy="0"/>
                        </a:xfrm>
                        <a:prstGeom prst="line">
                          <a:avLst/>
                        </a:prstGeom>
                        <a:noFill/>
                        <a:ln w="6350" cap="flat" cmpd="sng" algn="ctr">
                          <a:solidFill>
                            <a:srgbClr val="000000"/>
                          </a:solidFill>
                          <a:prstDash val="solid"/>
                          <a:miter lim="800000"/>
                        </a:ln>
                        <a:effectLst/>
                      </wps:spPr>
                      <wps:bodyPr/>
                    </wps:wsp>
                  </a:graphicData>
                </a:graphic>
              </wp:inline>
            </w:drawing>
          </mc:Choice>
          <mc:Fallback xmlns:w16sdtfl="http://schemas.microsoft.com/office/word/2024/wordml/sdtformatlock" xmlns:w16du="http://schemas.microsoft.com/office/word/2023/wordml/word16du">
            <w:pict>
              <v:line w14:anchorId="02F911D7" id="Gerader Verbinder 171494324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" strokeweight=".5pt">
                <v:stroke joinstyle="miter"/>
                <w10:anchorlock/>
              </v:line>
            </w:pict>
          </mc:Fallback>
        </mc:AlternateContent>
      </w:r>
    </w:p>
    <w:p w14:paraId="15DA12AF" w14:textId="150DBC6C" w:rsidR="00FC4489" w:rsidRPr="00C1482D" w:rsidRDefault="00FC4489" w:rsidP="44B2D648">
      <w:pPr>
        <w:pStyle w:val="Titel-Subline"/>
        <w:rPr>
          <w:color w:val="auto"/>
          <w:sz w:val="20"/>
          <w:szCs w:val="20"/>
        </w:rPr>
      </w:pPr>
      <w:r>
        <w:rPr>
          <w:color w:val="auto"/>
          <w:sz w:val="20"/>
        </w:rPr>
        <w:t xml:space="preserve">Processo di pretrattamento flessibile, compatto e scalabile per </w:t>
      </w:r>
      <w:r w:rsidR="00D24C79">
        <w:rPr>
          <w:color w:val="auto"/>
          <w:sz w:val="20"/>
        </w:rPr>
        <w:t xml:space="preserve">l’impianto di </w:t>
      </w:r>
      <w:r>
        <w:rPr>
          <w:color w:val="auto"/>
          <w:sz w:val="20"/>
        </w:rPr>
        <w:t xml:space="preserve">verniciatura </w:t>
      </w:r>
    </w:p>
    <w:p w14:paraId="6A0B8822" w14:textId="77777777" w:rsidR="00FC4489" w:rsidRDefault="00FC4489" w:rsidP="00FC4489">
      <w:pPr>
        <w:pStyle w:val="Flietext"/>
        <w:rPr>
          <w:b/>
          <w:color w:val="00468E" w:themeColor="accent1"/>
          <w:sz w:val="34"/>
          <w:szCs w:val="30"/>
        </w:rPr>
      </w:pPr>
      <w:r>
        <w:rPr>
          <w:b/>
          <w:color w:val="00468E" w:themeColor="accent1"/>
          <w:sz w:val="34"/>
        </w:rPr>
        <w:t xml:space="preserve">Dürr amplia il sistema di pretrattamento EcoProWet per includere la verniciatura elettroforetica catodica </w:t>
      </w:r>
    </w:p>
    <w:p w14:paraId="577261E8" w14:textId="77777777" w:rsidR="00FC4489" w:rsidRPr="005640C1" w:rsidRDefault="00FC4489" w:rsidP="00FC4489">
      <w:pPr>
        <w:pStyle w:val="Flietext"/>
        <w:rPr>
          <w:b/>
          <w:color w:val="00468E" w:themeColor="accent1"/>
          <w:sz w:val="34"/>
          <w:szCs w:val="30"/>
        </w:rPr>
      </w:pPr>
    </w:p>
    <w:p w14:paraId="5A22EE27" w14:textId="47FEF7C4" w:rsidR="00FC4489" w:rsidRPr="00793797" w:rsidRDefault="00E468A7" w:rsidP="44B2D648">
      <w:pPr>
        <w:pStyle w:val="Flietext"/>
        <w:rPr>
          <w:b/>
          <w:bCs/>
          <w:spacing w:val="-2"/>
          <w:w w:val="101"/>
        </w:rPr>
      </w:pPr>
      <w:r>
        <w:rPr>
          <w:rStyle w:val="Fettung"/>
        </w:rPr>
        <w:t xml:space="preserve">Milano, </w:t>
      </w:r>
      <w:r w:rsidR="00C17529">
        <w:rPr>
          <w:rStyle w:val="Fettung"/>
        </w:rPr>
        <w:t xml:space="preserve">28 maggio </w:t>
      </w:r>
      <w:r>
        <w:rPr>
          <w:rStyle w:val="Fettung"/>
        </w:rPr>
        <w:t xml:space="preserve">2025 – </w:t>
      </w:r>
      <w:r w:rsidR="00FB0B7D">
        <w:rPr>
          <w:b/>
        </w:rPr>
        <w:t xml:space="preserve">Dürr sta ampliando il proprio sistema modulare di pretrattamento, EcoProWet EC, al fine di includere la verniciatura elettroforetica catodica. Grazie al suo design compatto, il sistema a umido richiede uno spazio significativamente inferiore rispetto ai sistemi continui convenzionali, rendendolo ideale per capacità produttive medio-piccole fino a 30 unità l'ora. </w:t>
      </w:r>
    </w:p>
    <w:p w14:paraId="09172517" w14:textId="77777777" w:rsidR="00FC4489" w:rsidRPr="005640C1" w:rsidRDefault="00FC4489" w:rsidP="00FC4489">
      <w:pPr>
        <w:pStyle w:val="Flietext"/>
      </w:pPr>
    </w:p>
    <w:p w14:paraId="57F68B71" w14:textId="4B023FDE" w:rsidR="00FC4489" w:rsidRPr="00C56601" w:rsidRDefault="00FC4489" w:rsidP="00FC4489">
      <w:pPr>
        <w:pStyle w:val="Flietext"/>
      </w:pPr>
      <w:r>
        <w:t>Nella verniciatura dei veicoli, il pretrattamento rimane una delle fasi del processo che richiede più spazio. Ciò è dovuto alle grandi vasche necessarie tanto per la pulizia di base quanto per la verniciatura elettroforetica, che sono progettate per adattarsi al</w:t>
      </w:r>
      <w:r w:rsidR="00D24C79">
        <w:t xml:space="preserve">l’ingombro </w:t>
      </w:r>
      <w:r>
        <w:t xml:space="preserve">delle carrozzerie di dimensioni massime e ai tempi di processo più lunghi. Dürr ha sviluppato il sistema modulare di pretrattamento EcoProWet, rendendo il processo più flessibile, compatto e scalabile. In precedenza, l'azienda ha introdotto il sistema di pretrattamento </w:t>
      </w:r>
      <w:r>
        <w:rPr>
          <w:b/>
        </w:rPr>
        <w:t>Eco</w:t>
      </w:r>
      <w:r>
        <w:t xml:space="preserve">ProWetPT. Ora il sistema è stato ampliato con il sistema di verniciatura elettroforetica catodica </w:t>
      </w:r>
      <w:r>
        <w:rPr>
          <w:b/>
        </w:rPr>
        <w:t>Eco</w:t>
      </w:r>
      <w:r>
        <w:t>ProWetEC.</w:t>
      </w:r>
    </w:p>
    <w:p w14:paraId="28504EB6" w14:textId="77777777" w:rsidR="00FC4489" w:rsidRDefault="00FC4489" w:rsidP="00FC4489">
      <w:pPr>
        <w:pStyle w:val="Flietext"/>
      </w:pPr>
    </w:p>
    <w:p w14:paraId="08F2296F" w14:textId="77777777" w:rsidR="00C17529" w:rsidRPr="005640C1" w:rsidRDefault="00C17529" w:rsidP="00FC4489">
      <w:pPr>
        <w:pStyle w:val="Flietext"/>
      </w:pPr>
    </w:p>
    <w:p w14:paraId="2BE85BBC" w14:textId="744DEDBC" w:rsidR="00FC4489" w:rsidRPr="00C56601" w:rsidRDefault="00FC4489" w:rsidP="24213E9C">
      <w:pPr>
        <w:pStyle w:val="Flietext"/>
        <w:rPr>
          <w:b/>
          <w:bCs/>
          <w:spacing w:val="-2"/>
          <w:w w:val="101"/>
        </w:rPr>
      </w:pPr>
      <w:r>
        <w:rPr>
          <w:b/>
        </w:rPr>
        <w:lastRenderedPageBreak/>
        <w:t xml:space="preserve">Verniciatura elettroforetica catodica: flessibile, compatta e scalabile </w:t>
      </w:r>
    </w:p>
    <w:p w14:paraId="0C13F6F1" w14:textId="61129EE8" w:rsidR="00FC4489" w:rsidRPr="00AE6604" w:rsidRDefault="00FC4489">
      <w:r>
        <w:t>Dopo il pretrattamento, le carrozzerie vengono convogliate al sistema di verniciatura elettroforetica catodica. Tale processo garantisce l'applicazione di una mano di fondo senza soluzione di continuità sulle superfici della carrozzeria, che fornisce protezione dalla corrosione e funge da base adesiva per i futuri strati di finitura. A differenza dei sistemi PT/ED tradizionali, l'</w:t>
      </w:r>
      <w:r>
        <w:rPr>
          <w:b/>
        </w:rPr>
        <w:t>Eco</w:t>
      </w:r>
      <w:r>
        <w:t>ProWet è l'unico sistema sul mercato ad essere scalabile e a stabilire nuovi standard in termini di spazio richiesto, sosteni</w:t>
      </w:r>
      <w:r w:rsidR="005640C1">
        <w:t>bilità e costi di investimento.</w:t>
      </w:r>
    </w:p>
    <w:p w14:paraId="74F54581" w14:textId="77777777" w:rsidR="00FC4489" w:rsidRPr="005640C1" w:rsidRDefault="00FC4489" w:rsidP="00FC4489"/>
    <w:p w14:paraId="00784A6C" w14:textId="50B4FBFA" w:rsidR="00FC4489" w:rsidRPr="0010093E" w:rsidRDefault="00FC4489" w:rsidP="00FC4489">
      <w:r>
        <w:t xml:space="preserve">Il design innovativo del sistema </w:t>
      </w:r>
      <w:r>
        <w:rPr>
          <w:b/>
        </w:rPr>
        <w:t>Eco</w:t>
      </w:r>
      <w:r>
        <w:t xml:space="preserve">ProWetEC è caratterizzato da singoli bacini compatti anziché da sistemi continui riempiti di vernice. Due torri a pendolo controllabili in modo indipendente sollevano le carrozzerie dal trasportatore a rulli e le guidano delicatamente nella vasca. Con un angolo di immersione fino a 60 gradi, le case automobilistiche possono personalizzare il processo di immersione per i diversi modelli. Ogni vasca di immersione supporta fino a dieci unità l'ora. Durante i tre-cinque minuti di immersione, la vernice viene energizzata, formando un sottile strato uniforme sulla superficie della carrozzeria. </w:t>
      </w:r>
    </w:p>
    <w:p w14:paraId="21CBBBB9" w14:textId="77777777" w:rsidR="00FC4489" w:rsidRPr="005640C1" w:rsidRDefault="00FC4489" w:rsidP="00FC4489"/>
    <w:p w14:paraId="1FED5B50" w14:textId="63CE50BB" w:rsidR="00FC4489" w:rsidRPr="00D76EE3" w:rsidRDefault="00FC4489" w:rsidP="00FC4489">
      <w:pPr>
        <w:pStyle w:val="Flietext"/>
      </w:pPr>
      <w:r>
        <w:t xml:space="preserve">Il sistema </w:t>
      </w:r>
      <w:r>
        <w:rPr>
          <w:b/>
        </w:rPr>
        <w:t>Eco</w:t>
      </w:r>
      <w:r>
        <w:t>ProWet è ideale per le piccole e medie capacità produttive. Il suo design modulare consente un'espansione graduale da 7,5 a 30 unità l'ora senza significative interruzioni operative. Ciò consente a</w:t>
      </w:r>
      <w:r w:rsidR="00D24C79">
        <w:t xml:space="preserve">i produttori di automobili </w:t>
      </w:r>
      <w:r>
        <w:t xml:space="preserve">di scalare il sistema in base alle proprie esigenze di produzione, riducendo i costi di verniciatura e di esercizio rispetto ai sistemi continui. Inoltre, riduce al minimo lo spazio necessario per un </w:t>
      </w:r>
      <w:r w:rsidR="00D24C79">
        <w:t xml:space="preserve">impianto </w:t>
      </w:r>
      <w:r>
        <w:t xml:space="preserve">di verniciatura, consentendo un layout flessibile. </w:t>
      </w:r>
    </w:p>
    <w:p w14:paraId="32238078" w14:textId="77777777" w:rsidR="00DC0A6C" w:rsidRPr="005640C1" w:rsidRDefault="00DC0A6C" w:rsidP="00FC4489">
      <w:pPr>
        <w:pStyle w:val="Flietext"/>
      </w:pPr>
    </w:p>
    <w:p w14:paraId="3968AB42" w14:textId="25637477" w:rsidR="00FC4489" w:rsidRDefault="005221E2" w:rsidP="00FC4489">
      <w:pPr>
        <w:pStyle w:val="Flietext"/>
        <w:rPr>
          <w:spacing w:val="-2"/>
          <w:w w:val="101"/>
          <w:sz w:val="17"/>
        </w:rPr>
      </w:pPr>
      <w:r w:rsidRPr="003144DB">
        <w:rPr>
          <w:noProof/>
          <w:lang w:eastAsia="de-DE"/>
        </w:rPr>
        <w:lastRenderedPageBreak/>
        <w:drawing>
          <wp:inline distT="0" distB="0" distL="0" distR="0" wp14:anchorId="7377B7A5" wp14:editId="7F0EF745">
            <wp:extent cx="4928235" cy="2772410"/>
            <wp:effectExtent l="0" t="0" r="5715" b="8890"/>
            <wp:docPr id="882974661" name="Grafik 8" descr="Ein Bild, das Wasser, Boot, drauß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974661" name="Grafik 8" descr="Ein Bild, das Wasser, Boot, draußen enthält.&#10;&#10;KI-generierte Inhalte können fehlerhaft sei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28235" cy="2772410"/>
                    </a:xfrm>
                    <a:prstGeom prst="rect">
                      <a:avLst/>
                    </a:prstGeom>
                    <a:noFill/>
                    <a:ln>
                      <a:noFill/>
                    </a:ln>
                  </pic:spPr>
                </pic:pic>
              </a:graphicData>
            </a:graphic>
          </wp:inline>
        </w:drawing>
      </w:r>
      <w:r w:rsidR="00FC4489">
        <w:br/>
      </w:r>
      <w:r w:rsidR="00FC4489">
        <w:rPr>
          <w:b/>
          <w:sz w:val="17"/>
        </w:rPr>
        <w:t>Immagine 1</w:t>
      </w:r>
      <w:r w:rsidR="00FC4489">
        <w:rPr>
          <w:sz w:val="17"/>
        </w:rPr>
        <w:t xml:space="preserve">: </w:t>
      </w:r>
      <w:r w:rsidR="00FC4489">
        <w:rPr>
          <w:b/>
          <w:sz w:val="17"/>
        </w:rPr>
        <w:t>Eco</w:t>
      </w:r>
      <w:r w:rsidR="00FC4489">
        <w:rPr>
          <w:sz w:val="17"/>
        </w:rPr>
        <w:t xml:space="preserve">ProWetEC ha un design di sistema innovativo. </w:t>
      </w:r>
    </w:p>
    <w:p w14:paraId="7F7EE3C8" w14:textId="77777777" w:rsidR="00FC4489" w:rsidRPr="005640C1" w:rsidRDefault="00FC4489" w:rsidP="00FC4489">
      <w:pPr>
        <w:pStyle w:val="Flietext"/>
        <w:rPr>
          <w:spacing w:val="-2"/>
          <w:w w:val="101"/>
          <w:sz w:val="17"/>
        </w:rPr>
      </w:pPr>
    </w:p>
    <w:p w14:paraId="7DF9B1E0" w14:textId="5C3BD2E2" w:rsidR="00FC4489" w:rsidRPr="00326181" w:rsidRDefault="00375454" w:rsidP="00FC4489">
      <w:pPr>
        <w:pStyle w:val="Flietext"/>
        <w:rPr>
          <w:spacing w:val="-2"/>
          <w:w w:val="101"/>
          <w:sz w:val="17"/>
        </w:rPr>
      </w:pPr>
      <w:r w:rsidRPr="00723601">
        <w:rPr>
          <w:noProof/>
          <w:lang w:eastAsia="de-DE"/>
        </w:rPr>
        <w:drawing>
          <wp:inline distT="0" distB="0" distL="0" distR="0" wp14:anchorId="7E160A1B" wp14:editId="0304A378">
            <wp:extent cx="4928235" cy="2772410"/>
            <wp:effectExtent l="0" t="0" r="5715" b="8890"/>
            <wp:docPr id="1988869947" name="Grafik 10" descr="Ein Bild, das Gebäude, Bautechnik, Im Haus, Blau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869947" name="Grafik 10" descr="Ein Bild, das Gebäude, Bautechnik, Im Haus, Blau enthält.&#10;&#10;KI-generierte Inhalte können fehlerhaft sei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28235" cy="2772410"/>
                    </a:xfrm>
                    <a:prstGeom prst="rect">
                      <a:avLst/>
                    </a:prstGeom>
                    <a:noFill/>
                    <a:ln>
                      <a:noFill/>
                    </a:ln>
                  </pic:spPr>
                </pic:pic>
              </a:graphicData>
            </a:graphic>
          </wp:inline>
        </w:drawing>
      </w:r>
      <w:r w:rsidR="00FC4489">
        <w:br/>
      </w:r>
      <w:r w:rsidR="00FC4489">
        <w:rPr>
          <w:b/>
          <w:sz w:val="17"/>
        </w:rPr>
        <w:t>Figura 2:</w:t>
      </w:r>
      <w:r w:rsidR="00FC4489">
        <w:rPr>
          <w:sz w:val="17"/>
        </w:rPr>
        <w:t xml:space="preserve"> Il sistema </w:t>
      </w:r>
      <w:r w:rsidR="00FC4489">
        <w:rPr>
          <w:b/>
          <w:sz w:val="17"/>
        </w:rPr>
        <w:t>Eco</w:t>
      </w:r>
      <w:r w:rsidR="00FC4489">
        <w:rPr>
          <w:sz w:val="17"/>
        </w:rPr>
        <w:t xml:space="preserve">ProWetPT/ED si caratterizza per la sua scalabilità. </w:t>
      </w:r>
    </w:p>
    <w:p w14:paraId="6F29D668" w14:textId="5A86DE80" w:rsidR="00FC4489" w:rsidRPr="005640C1" w:rsidRDefault="00FC4489" w:rsidP="00FC4489">
      <w:pPr>
        <w:pStyle w:val="Flietext"/>
      </w:pPr>
    </w:p>
    <w:p w14:paraId="331353AF" w14:textId="77777777" w:rsidR="00FC4489" w:rsidRPr="005640C1" w:rsidRDefault="00FC4489" w:rsidP="00FC4489">
      <w:pPr>
        <w:pStyle w:val="Flietext"/>
        <w:rPr>
          <w:rFonts w:ascii="Arial" w:hAnsi="Arial" w:cs="Arial"/>
          <w:bCs/>
          <w:iCs/>
          <w:sz w:val="17"/>
          <w:szCs w:val="17"/>
        </w:rPr>
      </w:pPr>
    </w:p>
    <w:p w14:paraId="077E3CD1" w14:textId="77777777" w:rsidR="00FC4489" w:rsidRDefault="00FC4489" w:rsidP="00FC4489">
      <w:pPr>
        <w:pStyle w:val="Flietext"/>
        <w:rPr>
          <w:rFonts w:ascii="Arial" w:hAnsi="Arial" w:cs="Arial"/>
          <w:b/>
          <w:iCs/>
          <w:sz w:val="17"/>
          <w:szCs w:val="17"/>
        </w:rPr>
      </w:pPr>
    </w:p>
    <w:p w14:paraId="21868650" w14:textId="77777777" w:rsidR="00C17529" w:rsidRDefault="00C17529" w:rsidP="00FC4489">
      <w:pPr>
        <w:pStyle w:val="Flietext"/>
        <w:rPr>
          <w:rFonts w:ascii="Arial" w:hAnsi="Arial" w:cs="Arial"/>
          <w:b/>
          <w:iCs/>
          <w:sz w:val="17"/>
          <w:szCs w:val="17"/>
        </w:rPr>
      </w:pPr>
    </w:p>
    <w:p w14:paraId="7F118BD7" w14:textId="77777777" w:rsidR="00C17529" w:rsidRDefault="00C17529" w:rsidP="00FC4489">
      <w:pPr>
        <w:pStyle w:val="Flietext"/>
        <w:rPr>
          <w:rFonts w:ascii="Arial" w:hAnsi="Arial" w:cs="Arial"/>
          <w:b/>
          <w:iCs/>
          <w:sz w:val="17"/>
          <w:szCs w:val="17"/>
        </w:rPr>
      </w:pPr>
    </w:p>
    <w:p w14:paraId="0C919A93" w14:textId="77777777" w:rsidR="00C17529" w:rsidRDefault="00C17529" w:rsidP="00FC4489">
      <w:pPr>
        <w:pStyle w:val="Flietext"/>
        <w:rPr>
          <w:rFonts w:ascii="Arial" w:hAnsi="Arial" w:cs="Arial"/>
          <w:b/>
          <w:iCs/>
          <w:sz w:val="17"/>
          <w:szCs w:val="17"/>
        </w:rPr>
      </w:pPr>
    </w:p>
    <w:p w14:paraId="255E7C77" w14:textId="77777777" w:rsidR="00F658AF" w:rsidRPr="007C179D" w:rsidRDefault="00F658AF" w:rsidP="00F658AF">
      <w:pPr>
        <w:pStyle w:val="paragraph"/>
        <w:spacing w:before="0" w:beforeAutospacing="0" w:after="0" w:afterAutospacing="0"/>
        <w:jc w:val="both"/>
        <w:textAlignment w:val="baseline"/>
        <w:rPr>
          <w:rStyle w:val="eop"/>
          <w:rFonts w:asciiTheme="minorHAnsi" w:hAnsiTheme="minorHAnsi" w:cstheme="minorHAnsi"/>
          <w:b/>
          <w:bCs/>
          <w:sz w:val="18"/>
          <w:szCs w:val="18"/>
        </w:rPr>
      </w:pPr>
      <w:r w:rsidRPr="007C179D">
        <w:rPr>
          <w:rStyle w:val="normaltextrun"/>
          <w:rFonts w:asciiTheme="minorHAnsi" w:hAnsiTheme="minorHAnsi" w:cstheme="minorHAnsi"/>
          <w:b/>
          <w:bCs/>
          <w:sz w:val="18"/>
          <w:szCs w:val="18"/>
        </w:rPr>
        <w:t>Informazioni su Dürr</w:t>
      </w:r>
      <w:r w:rsidRPr="007C179D">
        <w:rPr>
          <w:rStyle w:val="eop"/>
          <w:rFonts w:asciiTheme="minorHAnsi" w:hAnsiTheme="minorHAnsi" w:cstheme="minorHAnsi"/>
          <w:sz w:val="18"/>
          <w:szCs w:val="18"/>
        </w:rPr>
        <w:t> </w:t>
      </w:r>
    </w:p>
    <w:p w14:paraId="34D9965B" w14:textId="77777777" w:rsidR="00F658AF" w:rsidRPr="007C179D" w:rsidRDefault="00F658AF" w:rsidP="00F658AF">
      <w:pPr>
        <w:pStyle w:val="paragraph"/>
        <w:spacing w:before="0" w:beforeAutospacing="0" w:after="0" w:afterAutospacing="0"/>
        <w:jc w:val="both"/>
        <w:textAlignment w:val="baseline"/>
        <w:rPr>
          <w:rFonts w:asciiTheme="minorHAnsi" w:hAnsiTheme="minorHAnsi" w:cstheme="minorHAnsi"/>
          <w:color w:val="000000"/>
          <w:sz w:val="18"/>
          <w:szCs w:val="18"/>
        </w:rPr>
      </w:pPr>
    </w:p>
    <w:p w14:paraId="1A69F295" w14:textId="77777777" w:rsidR="00F658AF" w:rsidRDefault="00F658AF" w:rsidP="00F658AF">
      <w:pPr>
        <w:pStyle w:val="paragraph"/>
        <w:spacing w:before="0" w:beforeAutospacing="0" w:after="0" w:afterAutospacing="0"/>
        <w:textAlignment w:val="baseline"/>
        <w:rPr>
          <w:rStyle w:val="normaltextrun"/>
          <w:rFonts w:asciiTheme="minorHAnsi" w:hAnsiTheme="minorHAnsi" w:cstheme="minorHAnsi"/>
          <w:sz w:val="18"/>
          <w:szCs w:val="18"/>
        </w:rPr>
      </w:pPr>
      <w:r w:rsidRPr="007C179D">
        <w:rPr>
          <w:rStyle w:val="normaltextrun"/>
          <w:rFonts w:asciiTheme="minorHAnsi" w:hAnsiTheme="minorHAnsi" w:cstheme="minorHAnsi"/>
          <w:sz w:val="18"/>
          <w:szCs w:val="18"/>
        </w:rPr>
        <w:t>In Italia il Gruppo Dürr è direttamente rappresentato da molti decenni ed attualmente impiega circa 260 dipendenti. Le aziende italiane rappresentano l'intera gamma di prodotti del gruppo: Olpidürr S.p.A. (Novegro di Segrate, Milano) opera nei settori: impianti di verniciatura, sistemi di trattamento aria e tecnologie di efficienza energetica. Verind S.p.A. (Rodano- Milano) è specializzata negli impianti di applicazione di prodotti vernicianti e sigillanti per la finitura e il rivestimento superficiale. Inoltre, sviluppa sistemi di Trattamento Acque (WWT), sistemi di ultrafiltrazione ed impianti di osmosi. Gli impianti dell’area montaggio e i sistemi di trasporto sono invece di competenza di CPM S.p.A. (Beinasco, Torino). Schenck Italia S.r.I. (Paderno Dugnano, Milano) è responsabile della tecnologia del bilanciamento. Il Gruppo HOMAG realizza macchinari ed impianti per l'industria del legno ed è rappresentato dalla HOMAG Italia con sede a Giussano (Milano) per le attività di vendita e i servizi di assistenza.</w:t>
      </w:r>
    </w:p>
    <w:p w14:paraId="6D8C0994" w14:textId="77777777" w:rsidR="00F658AF" w:rsidRDefault="00F658AF" w:rsidP="00F658AF">
      <w:pPr>
        <w:spacing w:line="360" w:lineRule="auto"/>
        <w:jc w:val="both"/>
        <w:rPr>
          <w:rFonts w:ascii="Arial" w:hAnsi="Arial" w:cs="Arial"/>
          <w:sz w:val="18"/>
          <w:szCs w:val="18"/>
        </w:rPr>
      </w:pPr>
    </w:p>
    <w:p w14:paraId="30586F99" w14:textId="213AE482" w:rsidR="00F658AF" w:rsidRPr="0014385C" w:rsidRDefault="00F658AF" w:rsidP="00F658AF">
      <w:pPr>
        <w:spacing w:line="240" w:lineRule="auto"/>
        <w:jc w:val="both"/>
        <w:rPr>
          <w:rFonts w:ascii="Arial" w:hAnsi="Arial" w:cs="Arial"/>
          <w:sz w:val="18"/>
          <w:szCs w:val="18"/>
          <w:lang w:eastAsia="ja-JP"/>
        </w:rPr>
      </w:pPr>
      <w:r w:rsidRPr="0014385C">
        <w:rPr>
          <w:rFonts w:ascii="Arial" w:hAnsi="Arial" w:cs="Arial"/>
          <w:sz w:val="18"/>
          <w:szCs w:val="18"/>
        </w:rPr>
        <w:t xml:space="preserve">Il gruppo Dürr è una delle aziende leader a livello mondiale nell’ingegneria meccanica ed impiantistica con particolare e comprovata competenza nei settori tecnologici dell’automazione industriale, della digitalizzazione / Industria 4.0 e dell’efficienza energetica. I suoi prodotti, sistemi e servizi consentono processi di produzione altamente efficienti e sostenibili principalmente nell'industria automobilistica, nell’industria di produzione e lavorazione di mobili e case in legno, ma anche in settori come l'industria chimica, farmaceutica, dei dispositivi medici, ingegneria elettrica e nella produzione di batterie. </w:t>
      </w:r>
      <w:r w:rsidRPr="0014385C">
        <w:rPr>
          <w:rFonts w:ascii="Arial" w:hAnsi="Arial" w:cs="Arial"/>
          <w:sz w:val="18"/>
          <w:szCs w:val="18"/>
          <w:lang w:eastAsia="ja-JP"/>
        </w:rPr>
        <w:t xml:space="preserve">Nel 2024 ha raggiunto un fatturato di € 4,7 miliardi. Il Gruppo Dürr conta oltre </w:t>
      </w:r>
      <w:r w:rsidR="00C70770">
        <w:rPr>
          <w:rFonts w:ascii="Arial" w:hAnsi="Arial" w:cs="Arial"/>
          <w:sz w:val="18"/>
          <w:szCs w:val="18"/>
          <w:lang w:eastAsia="ja-JP"/>
        </w:rPr>
        <w:t>18.400</w:t>
      </w:r>
      <w:r w:rsidRPr="0014385C">
        <w:rPr>
          <w:rFonts w:ascii="Arial" w:hAnsi="Arial" w:cs="Arial"/>
          <w:sz w:val="18"/>
          <w:szCs w:val="18"/>
          <w:lang w:eastAsia="ja-JP"/>
        </w:rPr>
        <w:t xml:space="preserve"> dipendenti e 139 sedi commerciali in 33 paesi. A partire dal 1° gennaio 2025 le precedenti divisioni Paint and Final Assembly Systems e Application Technology sono state fuse per formare la nuova divisione Automotive. Dalla data sopra citata il gruppo Dürr opera quindi sul mercato con quattro divisioni: </w:t>
      </w:r>
    </w:p>
    <w:p w14:paraId="4BBE0BBC" w14:textId="77777777" w:rsidR="00F658AF" w:rsidRPr="0014385C" w:rsidRDefault="00F658AF" w:rsidP="00F658AF">
      <w:pPr>
        <w:pStyle w:val="Paragrafoelenco"/>
        <w:numPr>
          <w:ilvl w:val="0"/>
          <w:numId w:val="18"/>
        </w:numPr>
        <w:tabs>
          <w:tab w:val="clear" w:pos="3572"/>
        </w:tabs>
        <w:spacing w:after="200" w:line="240" w:lineRule="auto"/>
        <w:jc w:val="both"/>
        <w:rPr>
          <w:rFonts w:ascii="Arial" w:hAnsi="Arial" w:cs="Arial"/>
          <w:sz w:val="18"/>
          <w:szCs w:val="18"/>
        </w:rPr>
      </w:pPr>
      <w:r w:rsidRPr="0014385C">
        <w:rPr>
          <w:rFonts w:ascii="Arial" w:hAnsi="Arial" w:cs="Arial"/>
          <w:b/>
          <w:bCs/>
          <w:sz w:val="18"/>
          <w:szCs w:val="18"/>
        </w:rPr>
        <w:t>Automotive:</w:t>
      </w:r>
      <w:r w:rsidRPr="0014385C">
        <w:rPr>
          <w:rFonts w:ascii="Arial" w:hAnsi="Arial" w:cs="Arial"/>
          <w:sz w:val="18"/>
          <w:szCs w:val="18"/>
        </w:rPr>
        <w:t xml:space="preserve"> tecnologie di verniciatura, assemblaggio finale, collaudo e tecnologie di riempimento </w:t>
      </w:r>
    </w:p>
    <w:p w14:paraId="54D50C41" w14:textId="77777777" w:rsidR="00F658AF" w:rsidRPr="0014385C" w:rsidRDefault="00F658AF" w:rsidP="00F658AF">
      <w:pPr>
        <w:pStyle w:val="Paragrafoelenco"/>
        <w:numPr>
          <w:ilvl w:val="0"/>
          <w:numId w:val="18"/>
        </w:numPr>
        <w:tabs>
          <w:tab w:val="clear" w:pos="3572"/>
        </w:tabs>
        <w:spacing w:line="240" w:lineRule="auto"/>
        <w:jc w:val="both"/>
        <w:textAlignment w:val="baseline"/>
        <w:rPr>
          <w:rFonts w:ascii="Arial" w:hAnsi="Arial" w:cs="Arial"/>
          <w:sz w:val="18"/>
          <w:szCs w:val="18"/>
        </w:rPr>
      </w:pPr>
      <w:r w:rsidRPr="0014385C">
        <w:rPr>
          <w:rStyle w:val="normaltextrun"/>
          <w:rFonts w:ascii="Arial" w:hAnsi="Arial" w:cs="Arial"/>
          <w:bCs/>
          <w:sz w:val="18"/>
          <w:szCs w:val="18"/>
        </w:rPr>
        <w:t>Industrial Automation:</w:t>
      </w:r>
      <w:r w:rsidRPr="0014385C">
        <w:rPr>
          <w:rStyle w:val="normaltextrun"/>
          <w:rFonts w:ascii="Arial" w:hAnsi="Arial" w:cs="Arial"/>
          <w:sz w:val="18"/>
          <w:szCs w:val="18"/>
        </w:rPr>
        <w:t xml:space="preserve"> sistemi automatizzati di assemblaggio e test per componenti automobilistici, dispositivi medici e beni di consumo nonché tecnologia di bilanciamento e sistemi di rivestimento per elettrodi batterie</w:t>
      </w:r>
    </w:p>
    <w:p w14:paraId="0C43F51B" w14:textId="77777777" w:rsidR="00F658AF" w:rsidRPr="0014385C" w:rsidRDefault="00F658AF" w:rsidP="00F658AF">
      <w:pPr>
        <w:pStyle w:val="Paragrafoelenco"/>
        <w:numPr>
          <w:ilvl w:val="0"/>
          <w:numId w:val="18"/>
        </w:numPr>
        <w:tabs>
          <w:tab w:val="clear" w:pos="3572"/>
        </w:tabs>
        <w:spacing w:after="200" w:line="240" w:lineRule="auto"/>
        <w:jc w:val="both"/>
        <w:rPr>
          <w:rFonts w:ascii="Arial" w:eastAsia="MS Mincho" w:hAnsi="Arial" w:cs="Arial"/>
          <w:b/>
          <w:sz w:val="18"/>
          <w:szCs w:val="18"/>
          <w:lang w:eastAsia="ja-JP"/>
        </w:rPr>
      </w:pPr>
      <w:r w:rsidRPr="0014385C">
        <w:rPr>
          <w:rFonts w:ascii="Arial" w:hAnsi="Arial" w:cs="Arial"/>
          <w:b/>
          <w:bCs/>
          <w:sz w:val="18"/>
          <w:szCs w:val="18"/>
        </w:rPr>
        <w:t>Woodworking:</w:t>
      </w:r>
      <w:r w:rsidRPr="0014385C">
        <w:rPr>
          <w:rFonts w:ascii="Arial" w:hAnsi="Arial" w:cs="Arial"/>
          <w:sz w:val="18"/>
          <w:szCs w:val="18"/>
        </w:rPr>
        <w:t xml:space="preserve"> macchine ed attrezzature per l‘industria della lavorazione del legno</w:t>
      </w:r>
    </w:p>
    <w:p w14:paraId="261EB7F8" w14:textId="77777777" w:rsidR="00F658AF" w:rsidRPr="0014385C" w:rsidRDefault="00F658AF" w:rsidP="00F658AF">
      <w:pPr>
        <w:pStyle w:val="Paragrafoelenco"/>
        <w:numPr>
          <w:ilvl w:val="0"/>
          <w:numId w:val="18"/>
        </w:numPr>
        <w:tabs>
          <w:tab w:val="clear" w:pos="3572"/>
        </w:tabs>
        <w:spacing w:line="240" w:lineRule="auto"/>
        <w:jc w:val="both"/>
        <w:textAlignment w:val="baseline"/>
        <w:rPr>
          <w:rFonts w:ascii="Arial" w:hAnsi="Arial" w:cs="Arial"/>
          <w:sz w:val="18"/>
          <w:szCs w:val="18"/>
        </w:rPr>
      </w:pPr>
      <w:r w:rsidRPr="00EF41B0">
        <w:rPr>
          <w:rStyle w:val="normaltextrun"/>
          <w:rFonts w:ascii="Arial" w:hAnsi="Arial" w:cs="Arial"/>
          <w:bCs/>
          <w:sz w:val="18"/>
          <w:szCs w:val="18"/>
        </w:rPr>
        <w:t>Clean Technology Systems Environmental</w:t>
      </w:r>
      <w:r w:rsidRPr="0014385C">
        <w:rPr>
          <w:rFonts w:ascii="Arial" w:hAnsi="Arial" w:cs="Arial"/>
          <w:b/>
          <w:bCs/>
          <w:sz w:val="18"/>
          <w:szCs w:val="18"/>
        </w:rPr>
        <w:t>:</w:t>
      </w:r>
      <w:r w:rsidRPr="0014385C">
        <w:rPr>
          <w:rFonts w:ascii="Arial" w:hAnsi="Arial" w:cs="Arial"/>
          <w:sz w:val="18"/>
          <w:szCs w:val="18"/>
        </w:rPr>
        <w:t xml:space="preserve"> sistemi di controllo dell’inquinamento atmosferico e per l’abbattimento del rumore</w:t>
      </w:r>
    </w:p>
    <w:p w14:paraId="0384708D" w14:textId="77777777" w:rsidR="00F658AF" w:rsidRDefault="00F658AF" w:rsidP="00F658AF">
      <w:pPr>
        <w:spacing w:line="240" w:lineRule="auto"/>
        <w:rPr>
          <w:rStyle w:val="Fettung"/>
          <w:b w:val="0"/>
          <w:bCs/>
          <w:sz w:val="17"/>
          <w:szCs w:val="17"/>
        </w:rPr>
      </w:pPr>
    </w:p>
    <w:p w14:paraId="0ADE8155" w14:textId="77777777" w:rsidR="00F658AF" w:rsidRDefault="00F658AF" w:rsidP="00F658AF">
      <w:pPr>
        <w:spacing w:line="240" w:lineRule="auto"/>
        <w:rPr>
          <w:rStyle w:val="Fettung"/>
          <w:b w:val="0"/>
          <w:bCs/>
          <w:sz w:val="17"/>
          <w:szCs w:val="17"/>
        </w:rPr>
      </w:pPr>
    </w:p>
    <w:p w14:paraId="15143E86" w14:textId="77777777" w:rsidR="00F658AF" w:rsidRPr="00E71DF0" w:rsidRDefault="00F658AF" w:rsidP="00F658AF">
      <w:pPr>
        <w:pStyle w:val="paragraph"/>
        <w:spacing w:before="0" w:beforeAutospacing="0" w:after="0" w:afterAutospacing="0"/>
        <w:textAlignment w:val="baseline"/>
        <w:rPr>
          <w:rFonts w:asciiTheme="minorHAnsi" w:hAnsiTheme="minorHAnsi" w:cstheme="minorHAnsi"/>
          <w:b/>
          <w:bCs/>
          <w:color w:val="000000"/>
          <w:sz w:val="22"/>
          <w:szCs w:val="22"/>
        </w:rPr>
      </w:pPr>
      <w:r w:rsidRPr="00E71DF0">
        <w:rPr>
          <w:rStyle w:val="normaltextrun"/>
          <w:rFonts w:asciiTheme="minorHAnsi" w:hAnsiTheme="minorHAnsi" w:cstheme="minorHAnsi"/>
          <w:b/>
          <w:bCs/>
          <w:sz w:val="22"/>
          <w:szCs w:val="22"/>
        </w:rPr>
        <w:t>Contatti</w:t>
      </w:r>
    </w:p>
    <w:p w14:paraId="44AF4756" w14:textId="77777777" w:rsidR="00F658AF" w:rsidRPr="00E71DF0" w:rsidRDefault="00F658AF" w:rsidP="00F658AF">
      <w:pPr>
        <w:pStyle w:val="paragraph"/>
        <w:spacing w:before="0" w:beforeAutospacing="0" w:after="0" w:afterAutospacing="0"/>
        <w:ind w:right="15"/>
        <w:textAlignment w:val="baseline"/>
        <w:rPr>
          <w:rFonts w:asciiTheme="minorHAnsi" w:eastAsia="Calibri" w:hAnsiTheme="minorHAnsi" w:cstheme="minorHAnsi"/>
          <w:color w:val="0000EE"/>
          <w:sz w:val="22"/>
          <w:szCs w:val="22"/>
          <w:u w:val="single"/>
          <w:lang w:eastAsia="en-US"/>
        </w:rPr>
      </w:pPr>
      <w:r w:rsidRPr="00E71DF0">
        <w:rPr>
          <w:rFonts w:asciiTheme="minorHAnsi" w:eastAsia="Calibri" w:hAnsiTheme="minorHAnsi" w:cstheme="minorHAnsi"/>
          <w:color w:val="000000"/>
          <w:sz w:val="22"/>
          <w:szCs w:val="22"/>
          <w:lang w:eastAsia="en-US"/>
        </w:rPr>
        <w:t>Gabriele De Rossi</w:t>
      </w:r>
      <w:r w:rsidRPr="00E71DF0">
        <w:rPr>
          <w:rFonts w:asciiTheme="minorHAnsi" w:eastAsia="Calibri" w:hAnsiTheme="minorHAnsi" w:cstheme="minorHAnsi"/>
          <w:color w:val="000000"/>
          <w:sz w:val="22"/>
          <w:szCs w:val="22"/>
          <w:lang w:eastAsia="en-US"/>
        </w:rPr>
        <w:br/>
        <w:t>Verind S.p.A.</w:t>
      </w:r>
      <w:r w:rsidRPr="00E71DF0">
        <w:rPr>
          <w:rFonts w:asciiTheme="minorHAnsi" w:eastAsia="Calibri" w:hAnsiTheme="minorHAnsi" w:cstheme="minorHAnsi"/>
          <w:color w:val="000000"/>
          <w:sz w:val="22"/>
          <w:szCs w:val="22"/>
          <w:lang w:eastAsia="en-US"/>
        </w:rPr>
        <w:br/>
        <w:t>Application Technology</w:t>
      </w:r>
      <w:r w:rsidRPr="00E71DF0">
        <w:rPr>
          <w:rFonts w:asciiTheme="minorHAnsi" w:eastAsia="Calibri" w:hAnsiTheme="minorHAnsi" w:cstheme="minorHAnsi"/>
          <w:color w:val="000000"/>
          <w:sz w:val="22"/>
          <w:szCs w:val="22"/>
          <w:lang w:eastAsia="en-US"/>
        </w:rPr>
        <w:br/>
        <w:t>APT Auto - Service</w:t>
      </w:r>
      <w:r w:rsidRPr="00E71DF0">
        <w:rPr>
          <w:rFonts w:asciiTheme="minorHAnsi" w:eastAsia="Calibri" w:hAnsiTheme="minorHAnsi" w:cstheme="minorHAnsi"/>
          <w:color w:val="000000"/>
          <w:sz w:val="22"/>
          <w:szCs w:val="22"/>
          <w:lang w:eastAsia="en-US"/>
        </w:rPr>
        <w:br/>
        <w:t>Phone +39 02 95951726</w:t>
      </w:r>
      <w:r w:rsidRPr="00E71DF0">
        <w:rPr>
          <w:rFonts w:asciiTheme="minorHAnsi" w:eastAsia="Calibri" w:hAnsiTheme="minorHAnsi" w:cstheme="minorHAnsi"/>
          <w:color w:val="000000"/>
          <w:sz w:val="22"/>
          <w:szCs w:val="22"/>
          <w:lang w:eastAsia="en-US"/>
        </w:rPr>
        <w:br/>
        <w:t xml:space="preserve">E-Mail </w:t>
      </w:r>
      <w:hyperlink r:id="rId13" w:tooltip="Click to send email to De Rossi, Gabriele" w:history="1">
        <w:r w:rsidRPr="00E71DF0">
          <w:rPr>
            <w:rFonts w:asciiTheme="minorHAnsi" w:eastAsia="Calibri" w:hAnsiTheme="minorHAnsi" w:cstheme="minorHAnsi"/>
            <w:color w:val="0000EE"/>
            <w:sz w:val="22"/>
            <w:szCs w:val="22"/>
            <w:u w:val="single"/>
            <w:lang w:eastAsia="en-US"/>
          </w:rPr>
          <w:t>Gabriele.DeRossi@verind.it</w:t>
        </w:r>
      </w:hyperlink>
    </w:p>
    <w:p w14:paraId="41807FEE" w14:textId="607DDAF5" w:rsidR="00F658AF" w:rsidRPr="00E71DF0" w:rsidRDefault="00F658AF" w:rsidP="00F658AF">
      <w:pPr>
        <w:pStyle w:val="paragraph"/>
        <w:spacing w:before="0" w:beforeAutospacing="0" w:after="0" w:afterAutospacing="0"/>
        <w:ind w:right="15"/>
        <w:textAlignment w:val="baseline"/>
        <w:rPr>
          <w:rFonts w:asciiTheme="minorHAnsi" w:hAnsiTheme="minorHAnsi" w:cstheme="minorHAnsi"/>
          <w:color w:val="000000"/>
          <w:sz w:val="22"/>
          <w:szCs w:val="22"/>
        </w:rPr>
      </w:pPr>
      <w:r w:rsidRPr="00E71DF0">
        <w:rPr>
          <w:rFonts w:asciiTheme="minorHAnsi" w:hAnsiTheme="minorHAnsi" w:cstheme="minorHAnsi"/>
          <w:color w:val="000000"/>
          <w:sz w:val="22"/>
          <w:szCs w:val="22"/>
        </w:rPr>
        <w:t xml:space="preserve">Internet </w:t>
      </w:r>
      <w:hyperlink r:id="rId14" w:history="1">
        <w:r w:rsidRPr="00E71DF0">
          <w:rPr>
            <w:rStyle w:val="Collegamentoipertestuale"/>
            <w:rFonts w:asciiTheme="minorHAnsi" w:hAnsiTheme="minorHAnsi" w:cstheme="minorHAnsi"/>
            <w:color w:val="0000EE"/>
            <w:sz w:val="22"/>
            <w:szCs w:val="22"/>
          </w:rPr>
          <w:t>www.verind.it</w:t>
        </w:r>
      </w:hyperlink>
    </w:p>
    <w:p w14:paraId="79B8A6C6" w14:textId="77777777" w:rsidR="00F658AF" w:rsidRPr="00E71DF0" w:rsidRDefault="00F658AF" w:rsidP="00F658AF">
      <w:pPr>
        <w:pStyle w:val="paragraph"/>
        <w:spacing w:before="0" w:beforeAutospacing="0" w:after="0" w:afterAutospacing="0"/>
        <w:ind w:right="15"/>
        <w:textAlignment w:val="baseline"/>
        <w:rPr>
          <w:rFonts w:ascii="Arial" w:eastAsia="Calibri" w:hAnsi="Arial" w:cs="Arial"/>
          <w:color w:val="000000"/>
          <w:sz w:val="22"/>
          <w:szCs w:val="22"/>
          <w:lang w:eastAsia="en-US"/>
        </w:rPr>
      </w:pPr>
      <w:r w:rsidRPr="00E71DF0">
        <w:rPr>
          <w:rFonts w:ascii="Arial" w:eastAsia="Calibri" w:hAnsi="Arial" w:cs="Arial"/>
          <w:color w:val="000000"/>
          <w:sz w:val="22"/>
          <w:szCs w:val="22"/>
          <w:lang w:eastAsia="en-US"/>
        </w:rPr>
        <w:br/>
      </w:r>
      <w:r w:rsidRPr="00E71DF0">
        <w:rPr>
          <w:rStyle w:val="normaltextrun"/>
          <w:rFonts w:ascii="Arial" w:hAnsi="Arial" w:cs="Arial"/>
          <w:sz w:val="22"/>
          <w:szCs w:val="22"/>
          <w:u w:val="single"/>
        </w:rPr>
        <w:t>Ufficio Stampa:</w:t>
      </w:r>
      <w:r w:rsidRPr="00E71DF0">
        <w:rPr>
          <w:rStyle w:val="eop"/>
          <w:rFonts w:ascii="Arial" w:hAnsi="Arial" w:cs="Arial"/>
          <w:sz w:val="22"/>
          <w:szCs w:val="22"/>
        </w:rPr>
        <w:t> </w:t>
      </w:r>
    </w:p>
    <w:p w14:paraId="3BE2E78D" w14:textId="77777777" w:rsidR="00F658AF" w:rsidRPr="00E71DF0" w:rsidRDefault="00F658AF" w:rsidP="00F658AF">
      <w:pPr>
        <w:pStyle w:val="paragraph"/>
        <w:spacing w:before="0" w:beforeAutospacing="0" w:after="0" w:afterAutospacing="0"/>
        <w:ind w:right="15"/>
        <w:jc w:val="both"/>
        <w:textAlignment w:val="baseline"/>
        <w:rPr>
          <w:rFonts w:ascii="Arial" w:hAnsi="Arial" w:cs="Arial"/>
          <w:color w:val="000000"/>
          <w:sz w:val="22"/>
          <w:szCs w:val="22"/>
        </w:rPr>
      </w:pPr>
      <w:r w:rsidRPr="00E71DF0">
        <w:rPr>
          <w:rStyle w:val="normaltextrun"/>
          <w:rFonts w:ascii="Arial" w:hAnsi="Arial" w:cs="Arial"/>
          <w:sz w:val="22"/>
          <w:szCs w:val="22"/>
        </w:rPr>
        <w:t>Soluzione Group Srl</w:t>
      </w:r>
      <w:r w:rsidRPr="00E71DF0">
        <w:rPr>
          <w:rStyle w:val="eop"/>
          <w:rFonts w:ascii="Arial" w:hAnsi="Arial" w:cs="Arial"/>
          <w:sz w:val="22"/>
          <w:szCs w:val="22"/>
        </w:rPr>
        <w:t> </w:t>
      </w:r>
    </w:p>
    <w:p w14:paraId="0AD9DC2D" w14:textId="77777777" w:rsidR="00F658AF" w:rsidRPr="00E71DF0" w:rsidRDefault="00F658AF" w:rsidP="00F658AF">
      <w:pPr>
        <w:pStyle w:val="paragraph"/>
        <w:spacing w:before="0" w:beforeAutospacing="0" w:after="0" w:afterAutospacing="0"/>
        <w:ind w:right="15"/>
        <w:jc w:val="both"/>
        <w:textAlignment w:val="baseline"/>
        <w:rPr>
          <w:rFonts w:ascii="Arial" w:hAnsi="Arial" w:cs="Arial"/>
          <w:color w:val="000000"/>
          <w:sz w:val="22"/>
          <w:szCs w:val="22"/>
        </w:rPr>
      </w:pPr>
      <w:r w:rsidRPr="00E71DF0">
        <w:rPr>
          <w:rStyle w:val="normaltextrun"/>
          <w:rFonts w:ascii="Arial" w:hAnsi="Arial" w:cs="Arial"/>
          <w:sz w:val="22"/>
          <w:szCs w:val="22"/>
        </w:rPr>
        <w:t>Michela Bracchi</w:t>
      </w:r>
      <w:r w:rsidRPr="00E71DF0">
        <w:rPr>
          <w:rStyle w:val="eop"/>
          <w:rFonts w:ascii="Arial" w:hAnsi="Arial" w:cs="Arial"/>
          <w:sz w:val="22"/>
          <w:szCs w:val="22"/>
        </w:rPr>
        <w:t> </w:t>
      </w:r>
    </w:p>
    <w:p w14:paraId="62E0568E" w14:textId="6D8852C8" w:rsidR="00F658AF" w:rsidRPr="00E71DF0" w:rsidRDefault="00F658AF" w:rsidP="00F658AF">
      <w:pPr>
        <w:pStyle w:val="paragraph"/>
        <w:spacing w:before="0" w:beforeAutospacing="0" w:after="0" w:afterAutospacing="0"/>
        <w:ind w:right="15"/>
        <w:jc w:val="both"/>
        <w:textAlignment w:val="baseline"/>
        <w:rPr>
          <w:rFonts w:ascii="Arial" w:hAnsi="Arial" w:cs="Arial"/>
          <w:color w:val="000000"/>
          <w:sz w:val="22"/>
          <w:szCs w:val="22"/>
        </w:rPr>
      </w:pPr>
      <w:r w:rsidRPr="00E71DF0">
        <w:rPr>
          <w:rStyle w:val="normaltextrun"/>
          <w:rFonts w:ascii="Arial" w:hAnsi="Arial" w:cs="Arial"/>
          <w:sz w:val="22"/>
          <w:szCs w:val="22"/>
        </w:rPr>
        <w:t xml:space="preserve">Tel. </w:t>
      </w:r>
      <w:r w:rsidR="00D24C79">
        <w:rPr>
          <w:rStyle w:val="normaltextrun"/>
          <w:rFonts w:ascii="Arial" w:hAnsi="Arial" w:cs="Arial"/>
          <w:sz w:val="22"/>
          <w:szCs w:val="22"/>
        </w:rPr>
        <w:t>+ 39 337 222141</w:t>
      </w:r>
    </w:p>
    <w:p w14:paraId="434AD07C" w14:textId="526325B4" w:rsidR="00E468A7" w:rsidRPr="00C17529" w:rsidRDefault="00F658AF" w:rsidP="00C17529">
      <w:pPr>
        <w:pStyle w:val="paragraph"/>
        <w:spacing w:before="0" w:beforeAutospacing="0" w:after="0" w:afterAutospacing="0"/>
        <w:ind w:right="15"/>
        <w:jc w:val="both"/>
        <w:textAlignment w:val="baseline"/>
        <w:rPr>
          <w:rFonts w:ascii="Arial" w:hAnsi="Arial" w:cs="Arial"/>
          <w:b/>
          <w:spacing w:val="-2"/>
          <w:w w:val="101"/>
          <w:sz w:val="22"/>
          <w:szCs w:val="22"/>
        </w:rPr>
      </w:pPr>
      <w:r w:rsidRPr="00E71DF0">
        <w:rPr>
          <w:rStyle w:val="normaltextrun"/>
          <w:rFonts w:ascii="Arial" w:hAnsi="Arial" w:cs="Arial"/>
          <w:sz w:val="22"/>
          <w:szCs w:val="22"/>
        </w:rPr>
        <w:t xml:space="preserve">E-mail: </w:t>
      </w:r>
      <w:hyperlink r:id="rId15" w:history="1">
        <w:r w:rsidRPr="00E71DF0">
          <w:rPr>
            <w:rStyle w:val="normaltextrun"/>
            <w:rFonts w:ascii="Arial" w:hAnsi="Arial" w:cs="Arial"/>
            <w:sz w:val="22"/>
            <w:szCs w:val="22"/>
          </w:rPr>
          <w:t>bracchi@soluzionegroup.com</w:t>
        </w:r>
      </w:hyperlink>
      <w:bookmarkEnd w:id="0"/>
    </w:p>
    <w:sectPr w:rsidR="00E468A7" w:rsidRPr="00C17529" w:rsidSect="00B143FE">
      <w:headerReference w:type="default" r:id="rId16"/>
      <w:footerReference w:type="even" r:id="rId17"/>
      <w:footerReference w:type="default" r:id="rId18"/>
      <w:headerReference w:type="first" r:id="rId19"/>
      <w:footerReference w:type="first" r:id="rId20"/>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0EB23" w14:textId="77777777" w:rsidR="004A6D75" w:rsidRDefault="004A6D75" w:rsidP="00D9165E">
      <w:r>
        <w:separator/>
      </w:r>
    </w:p>
  </w:endnote>
  <w:endnote w:type="continuationSeparator" w:id="0">
    <w:p w14:paraId="1D265434" w14:textId="77777777" w:rsidR="004A6D75" w:rsidRDefault="004A6D75" w:rsidP="00D9165E">
      <w:r>
        <w:continuationSeparator/>
      </w:r>
    </w:p>
  </w:endnote>
  <w:endnote w:type="continuationNotice" w:id="1">
    <w:p w14:paraId="5A5C1F4A" w14:textId="77777777" w:rsidR="004A6D75" w:rsidRDefault="004A6D7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imes New Roman (Textkörper CS)">
    <w:altName w:val="Times New Roman"/>
    <w:panose1 w:val="020B0604020202020204"/>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panose1 w:val="020B0604020202020204"/>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13FAF" w14:textId="31F3D1F8" w:rsidR="00960D2E" w:rsidRDefault="00960D2E">
    <w:pPr>
      <w:pStyle w:val="Pidipagina"/>
    </w:pPr>
    <w:r>
      <w:rPr>
        <w:lang w:val="de-DE" w:eastAsia="zh-CN"/>
      </w:rPr>
      <mc:AlternateContent>
        <mc:Choice Requires="wps">
          <w:drawing>
            <wp:anchor distT="0" distB="0" distL="0" distR="0" simplePos="0" relativeHeight="251658246" behindDoc="0" locked="0" layoutInCell="1" allowOverlap="1" wp14:anchorId="71CAE8D6" wp14:editId="0EBC734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2F921D" w14:textId="3C0522C0" w:rsidR="00960D2E" w:rsidRPr="00960D2E" w:rsidRDefault="00960D2E" w:rsidP="00960D2E">
                          <w:pPr>
                            <w:rPr>
                              <w:rFonts w:ascii="Calibri" w:eastAsia="Calibri" w:hAnsi="Calibri" w:cs="Calibri"/>
                              <w:noProof/>
                              <w:sz w:val="20"/>
                              <w:szCs w:val="20"/>
                            </w:rPr>
                          </w:pPr>
                          <w:r>
                            <w:rPr>
                              <w:rFonts w:ascii="Calibri" w:hAnsi="Calibri"/>
                              <w:sz w:val="20"/>
                            </w:rPr>
                            <w:t>Solo para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w:pict>
            <v:shapetype w14:anchorId="71CAE8D6"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002F921D" w14:textId="3C0522C0" w:rsidR="00960D2E" w:rsidRPr="00960D2E" w:rsidRDefault="00960D2E" w:rsidP="00960D2E">
                    <w:pPr>
                      <w:rPr>
                        <w:rFonts w:ascii="Calibri" w:eastAsia="Calibri" w:hAnsi="Calibri" w:cs="Calibri"/>
                        <w:noProof/>
                        <w:sz w:val="20"/>
                        <w:szCs w:val="20"/>
                      </w:rPr>
                    </w:pPr>
                    <w:r>
                      <w:rPr>
                        <w:rFonts w:ascii="Calibri" w:hAnsi="Calibri"/>
                        <w:sz w:val="20"/>
                      </w:rPr>
                      <w:t>Solo para uso interno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5E3201A8" w:rsidR="00B143FE" w:rsidRPr="00FA5FBE" w:rsidRDefault="00C17529" w:rsidP="00FA5FBE">
    <w:pPr>
      <w:pStyle w:val="Intestazione"/>
    </w:pPr>
    <w:ins w:id="1" w:author="Michela Bracchi" w:date="2024-11-04T11:07:00Z">
      <w:r>
        <w:rPr>
          <w:lang w:eastAsia="it-IT"/>
        </w:rPr>
        <mc:AlternateContent>
          <mc:Choice Requires="wps">
            <w:drawing>
              <wp:anchor distT="0" distB="0" distL="114300" distR="114300" simplePos="0" relativeHeight="251660295" behindDoc="1" locked="0" layoutInCell="1" allowOverlap="1" wp14:anchorId="5AB79C67" wp14:editId="50F7F435">
                <wp:simplePos x="0" y="0"/>
                <wp:positionH relativeFrom="column">
                  <wp:posOffset>0</wp:posOffset>
                </wp:positionH>
                <wp:positionV relativeFrom="paragraph">
                  <wp:posOffset>0</wp:posOffset>
                </wp:positionV>
                <wp:extent cx="1507342" cy="439420"/>
                <wp:effectExtent l="0" t="0" r="0" b="0"/>
                <wp:wrapNone/>
                <wp:docPr id="1778913520" name="Casella di testo 1778913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7342" cy="439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D3D20A" w14:textId="01D939AD" w:rsidR="00C17529" w:rsidRPr="004610AB" w:rsidRDefault="00C17529" w:rsidP="00C17529">
                            <w:pPr>
                              <w:rPr>
                                <w:sz w:val="13"/>
                                <w:szCs w:val="13"/>
                              </w:rPr>
                            </w:pPr>
                            <w:r w:rsidRPr="004610AB">
                              <w:rPr>
                                <w:sz w:val="13"/>
                                <w:szCs w:val="13"/>
                              </w:rPr>
                              <w:t xml:space="preserve">Com. </w:t>
                            </w:r>
                            <w:r>
                              <w:rPr>
                                <w:sz w:val="13"/>
                                <w:szCs w:val="13"/>
                              </w:rPr>
                              <w:t xml:space="preserve">7 </w:t>
                            </w:r>
                            <w:r w:rsidRPr="004610AB">
                              <w:rPr>
                                <w:sz w:val="13"/>
                                <w:szCs w:val="13"/>
                              </w:rPr>
                              <w:t>Rev. 0 (22</w:t>
                            </w:r>
                            <w:r>
                              <w:rPr>
                                <w:sz w:val="13"/>
                                <w:szCs w:val="13"/>
                              </w:rPr>
                              <w:t>5</w:t>
                            </w:r>
                            <w:r w:rsidRPr="004610AB">
                              <w:rPr>
                                <w:sz w:val="13"/>
                                <w:szCs w:val="13"/>
                              </w:rPr>
                              <w:t>.</w:t>
                            </w:r>
                            <w:r>
                              <w:rPr>
                                <w:sz w:val="13"/>
                                <w:szCs w:val="13"/>
                              </w:rPr>
                              <w:t>115</w:t>
                            </w:r>
                            <w:r w:rsidRPr="004610AB">
                              <w:rPr>
                                <w:sz w:val="13"/>
                                <w:szCs w:val="13"/>
                              </w:rPr>
                              <w:t>)</w:t>
                            </w:r>
                          </w:p>
                        </w:txbxContent>
                      </wps:txbx>
                      <wps:bodyPr rot="0" vert="horz" wrap="square" lIns="91440" tIns="91440" rIns="91440" bIns="9144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AB79C67" id="_x0000_t202" coordsize="21600,21600" o:spt="202" path="m,l,21600r21600,l21600,xe">
                <v:stroke joinstyle="miter"/>
                <v:path gradientshapeok="t" o:connecttype="rect"/>
              </v:shapetype>
              <v:shape id="Casella di testo 1778913520" o:spid="_x0000_s1028" type="#_x0000_t202" style="position:absolute;margin-left:0;margin-top:0;width:118.7pt;height:34.6pt;z-index:-2516561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" filled="f" stroked="f">
                <v:textbox inset=",7.2pt,,7.2pt">
                  <w:txbxContent>
                    <w:p w14:paraId="6CD3D20A" w14:textId="01D939AD" w:rsidR="00C17529" w:rsidRPr="004610AB" w:rsidRDefault="00C17529" w:rsidP="00C17529">
                      <w:pPr>
                        <w:rPr>
                          <w:sz w:val="13"/>
                          <w:szCs w:val="13"/>
                        </w:rPr>
                      </w:pPr>
                      <w:r w:rsidRPr="004610AB">
                        <w:rPr>
                          <w:sz w:val="13"/>
                          <w:szCs w:val="13"/>
                        </w:rPr>
                        <w:t xml:space="preserve">Com. </w:t>
                      </w:r>
                      <w:r>
                        <w:rPr>
                          <w:sz w:val="13"/>
                          <w:szCs w:val="13"/>
                        </w:rPr>
                        <w:t xml:space="preserve">7 </w:t>
                      </w:r>
                      <w:r w:rsidRPr="004610AB">
                        <w:rPr>
                          <w:sz w:val="13"/>
                          <w:szCs w:val="13"/>
                        </w:rPr>
                        <w:t>Rev. 0 (22</w:t>
                      </w:r>
                      <w:r>
                        <w:rPr>
                          <w:sz w:val="13"/>
                          <w:szCs w:val="13"/>
                        </w:rPr>
                        <w:t>5</w:t>
                      </w:r>
                      <w:r w:rsidRPr="004610AB">
                        <w:rPr>
                          <w:sz w:val="13"/>
                          <w:szCs w:val="13"/>
                        </w:rPr>
                        <w:t>.</w:t>
                      </w:r>
                      <w:r>
                        <w:rPr>
                          <w:sz w:val="13"/>
                          <w:szCs w:val="13"/>
                        </w:rPr>
                        <w:t>115</w:t>
                      </w:r>
                      <w:r w:rsidRPr="004610AB">
                        <w:rPr>
                          <w:sz w:val="13"/>
                          <w:szCs w:val="13"/>
                        </w:rPr>
                        <w:t>)</w:t>
                      </w:r>
                    </w:p>
                  </w:txbxContent>
                </v:textbox>
              </v:shape>
            </w:pict>
          </mc:Fallback>
        </mc:AlternateContent>
      </w:r>
    </w:ins>
    <w:r w:rsidR="00FA5FBE" w:rsidRPr="005218C8">
      <w:fldChar w:fldCharType="begin"/>
    </w:r>
    <w:r w:rsidR="00FA5FBE" w:rsidRPr="005218C8">
      <w:instrText xml:space="preserve"> IF  \* MERGEFORMAT </w:instrText>
    </w:r>
    <w:fldSimple w:instr=" NUMPAGES  \* MERGEFORMAT ">
      <w:r>
        <w:instrText>4</w:instrText>
      </w:r>
    </w:fldSimple>
    <w:r w:rsidR="00FA5FBE" w:rsidRPr="005218C8">
      <w:instrText>&gt;"1" "</w:instrText>
    </w:r>
    <w:r w:rsidR="00FA5FBE" w:rsidRPr="005218C8">
      <w:fldChar w:fldCharType="begin"/>
    </w:r>
    <w:r w:rsidR="00FA5FBE" w:rsidRPr="005218C8">
      <w:instrText xml:space="preserve"> PAGE  \* MERGEFORMAT </w:instrText>
    </w:r>
    <w:r w:rsidR="00FA5FBE" w:rsidRPr="005218C8">
      <w:fldChar w:fldCharType="separate"/>
    </w:r>
    <w:r>
      <w:instrText>2</w:instrText>
    </w:r>
    <w:r w:rsidR="00FA5FBE" w:rsidRPr="005218C8">
      <w:fldChar w:fldCharType="end"/>
    </w:r>
    <w:r w:rsidR="00FA5FBE" w:rsidRPr="005218C8">
      <w:instrText>/</w:instrText>
    </w:r>
    <w:fldSimple w:instr=" NUMPAGES  \* MERGEFORMAT ">
      <w:r>
        <w:instrText>4</w:instrText>
      </w:r>
    </w:fldSimple>
    <w:r w:rsidR="00FA5FBE" w:rsidRPr="005218C8">
      <w:instrText>" "</w:instrText>
    </w:r>
    <w:r w:rsidR="00FA5FBE" w:rsidRPr="005218C8">
      <w:fldChar w:fldCharType="separate"/>
    </w:r>
    <w:r>
      <w:t>2</w:t>
    </w:r>
    <w:r w:rsidRPr="005218C8">
      <w:t>/</w:t>
    </w:r>
    <w:r>
      <w:t>4</w:t>
    </w:r>
    <w:r w:rsidR="00FA5FBE" w:rsidRPr="005218C8">
      <w:fldChar w:fldCharType="end"/>
    </w:r>
    <w:r w:rsidR="00960D2E">
      <w:tab/>
      <w:t>Comunicato stampa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319C9E53" w:rsidR="00B143FE" w:rsidRPr="005218C8" w:rsidRDefault="00B143FE" w:rsidP="00EB19AD">
    <w:pPr>
      <w:pStyle w:val="Intestazione"/>
    </w:pPr>
    <w:r w:rsidRPr="005218C8">
      <w:fldChar w:fldCharType="begin"/>
    </w:r>
    <w:r w:rsidRPr="005218C8">
      <w:instrText xml:space="preserve"> IF  \* MERGEFORMAT </w:instrText>
    </w:r>
    <w:fldSimple w:instr=" NUMPAGES  \* MERGEFORMAT ">
      <w:r w:rsidR="00C17529">
        <w:instrText>4</w:instrText>
      </w:r>
    </w:fldSimple>
    <w:r w:rsidRPr="005218C8">
      <w:instrText>&gt;"1" "</w:instrText>
    </w:r>
    <w:r w:rsidRPr="005218C8">
      <w:fldChar w:fldCharType="begin"/>
    </w:r>
    <w:r w:rsidRPr="005218C8">
      <w:instrText xml:space="preserve"> PAGE  \* MERGEFORMAT </w:instrText>
    </w:r>
    <w:r w:rsidRPr="005218C8">
      <w:fldChar w:fldCharType="separate"/>
    </w:r>
    <w:r w:rsidR="00C17529">
      <w:instrText>1</w:instrText>
    </w:r>
    <w:r w:rsidRPr="005218C8">
      <w:fldChar w:fldCharType="end"/>
    </w:r>
    <w:r w:rsidRPr="005218C8">
      <w:instrText>/</w:instrText>
    </w:r>
    <w:fldSimple w:instr=" NUMPAGES  \* MERGEFORMAT ">
      <w:r w:rsidR="00C17529">
        <w:instrText>4</w:instrText>
      </w:r>
    </w:fldSimple>
    <w:r w:rsidRPr="005218C8">
      <w:instrText>" "</w:instrText>
    </w:r>
    <w:r w:rsidRPr="005218C8">
      <w:fldChar w:fldCharType="separate"/>
    </w:r>
    <w:r w:rsidR="00C17529">
      <w:t>1</w:t>
    </w:r>
    <w:r w:rsidR="00C17529" w:rsidRPr="005218C8">
      <w:t>/</w:t>
    </w:r>
    <w:r w:rsidR="00C17529">
      <w:t>4</w:t>
    </w:r>
    <w:r w:rsidRPr="005218C8">
      <w:fldChar w:fldCharType="end"/>
    </w:r>
    <w:r w:rsidR="00960D2E">
      <w:tab/>
      <w:t>Comunicato stampa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2B7DD" w14:textId="77777777" w:rsidR="004A6D75" w:rsidRDefault="004A6D75" w:rsidP="00D9165E">
      <w:r>
        <w:separator/>
      </w:r>
    </w:p>
  </w:footnote>
  <w:footnote w:type="continuationSeparator" w:id="0">
    <w:p w14:paraId="1306ABFD" w14:textId="77777777" w:rsidR="004A6D75" w:rsidRDefault="004A6D75" w:rsidP="00D9165E">
      <w:r>
        <w:continuationSeparator/>
      </w:r>
    </w:p>
  </w:footnote>
  <w:footnote w:type="continuationNotice" w:id="1">
    <w:p w14:paraId="73337D85" w14:textId="77777777" w:rsidR="004A6D75" w:rsidRDefault="004A6D7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Intestazione"/>
    </w:pPr>
    <w:r>
      <w:rPr>
        <w:lang w:val="de-DE"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5640C1" w:rsidRDefault="00EB19AD" w:rsidP="00EB19AD">
                          <w:pPr>
                            <w:pStyle w:val="Kontaktdaten"/>
                            <w:rPr>
                              <w:rStyle w:val="Fettung"/>
                              <w:bCs/>
                              <w:spacing w:val="2"/>
                              <w:w w:val="100"/>
                              <w:lang w:val="de-DE"/>
                            </w:rPr>
                          </w:pPr>
                          <w:r w:rsidRPr="005640C1">
                            <w:rPr>
                              <w:rStyle w:val="Fettung"/>
                              <w:lang w:val="de-DE"/>
                            </w:rPr>
                            <w:t>Dürr Systems AG</w:t>
                          </w:r>
                        </w:p>
                        <w:p w14:paraId="0088835E" w14:textId="77777777" w:rsidR="00EB19AD" w:rsidRPr="00BD3774" w:rsidRDefault="00EB19AD" w:rsidP="00EB19AD">
                          <w:pPr>
                            <w:pStyle w:val="Kontaktdaten"/>
                            <w:rPr>
                              <w:lang w:val="en-US"/>
                            </w:rPr>
                          </w:pPr>
                          <w:r w:rsidRPr="005640C1">
                            <w:rPr>
                              <w:lang w:val="de-DE"/>
                            </w:rPr>
                            <w:t xml:space="preserve">Carl-Benz-Str. </w:t>
                          </w:r>
                          <w:r w:rsidRPr="00BD3774">
                            <w:rPr>
                              <w:lang w:val="en-US"/>
                            </w:rPr>
                            <w:t>34</w:t>
                          </w:r>
                        </w:p>
                        <w:p w14:paraId="1024546A" w14:textId="77777777" w:rsidR="00EB19AD" w:rsidRPr="00BD3774" w:rsidRDefault="00EB19AD" w:rsidP="00EB19AD">
                          <w:pPr>
                            <w:pStyle w:val="Kontaktdaten"/>
                            <w:rPr>
                              <w:lang w:val="en-US"/>
                            </w:rPr>
                          </w:pPr>
                          <w:r w:rsidRPr="00BD3774">
                            <w:rPr>
                              <w:lang w:val="en-US"/>
                            </w:rPr>
                            <w:t>74321 Bietigheim-Bissingen</w:t>
                          </w:r>
                        </w:p>
                        <w:p w14:paraId="5CC720E0" w14:textId="77777777" w:rsidR="00EB19AD" w:rsidRPr="00BD3774" w:rsidRDefault="00EB19AD" w:rsidP="00EB19AD">
                          <w:pPr>
                            <w:pStyle w:val="Kontaktdaten"/>
                            <w:rPr>
                              <w:lang w:val="en-US"/>
                            </w:rPr>
                          </w:pPr>
                        </w:p>
                        <w:p w14:paraId="5E4529D2" w14:textId="77777777" w:rsidR="00EB19AD" w:rsidRPr="00BD3774" w:rsidRDefault="00EB19AD" w:rsidP="00EB19AD">
                          <w:pPr>
                            <w:pStyle w:val="Kontaktdaten"/>
                            <w:rPr>
                              <w:lang w:val="en-US"/>
                            </w:rPr>
                          </w:pPr>
                          <w:r w:rsidRPr="00BD3774">
                            <w:rPr>
                              <w:lang w:val="en-US"/>
                            </w:rPr>
                            <w:t xml:space="preserve">Tel. +49 7142 78-0 </w:t>
                          </w:r>
                        </w:p>
                        <w:p w14:paraId="1E6249CA" w14:textId="77777777" w:rsidR="00EB19AD" w:rsidRPr="00BD3774" w:rsidRDefault="00EB19AD" w:rsidP="00EB19AD">
                          <w:pPr>
                            <w:pStyle w:val="Kontaktdaten"/>
                            <w:rPr>
                              <w:lang w:val="en-US"/>
                            </w:rPr>
                          </w:pPr>
                          <w:r w:rsidRPr="00BD3774">
                            <w:rPr>
                              <w:lang w:val="en-US"/>
                            </w:rPr>
                            <w:t xml:space="preserve">Fax: +49 7142 78-2107 </w:t>
                          </w:r>
                        </w:p>
                        <w:p w14:paraId="3BB57E75" w14:textId="77777777" w:rsidR="00EB19AD" w:rsidRPr="00E468A7" w:rsidRDefault="00EB19AD" w:rsidP="00EB19AD">
                          <w:pPr>
                            <w:pStyle w:val="Kontaktdaten"/>
                            <w:rPr>
                              <w:lang w:val="de-DE"/>
                            </w:rPr>
                          </w:pPr>
                        </w:p>
                        <w:p w14:paraId="3CC1318F" w14:textId="77777777" w:rsidR="00EB19AD" w:rsidRPr="00BD3774" w:rsidRDefault="00EB19AD" w:rsidP="00EB19AD">
                          <w:pPr>
                            <w:pStyle w:val="Kontaktdaten"/>
                            <w:rPr>
                              <w:lang w:val="en-US"/>
                            </w:rPr>
                          </w:pPr>
                          <w:r w:rsidRPr="00BD3774">
                            <w:rPr>
                              <w:lang w:val="en-US"/>
                            </w:rPr>
                            <w:t xml:space="preserve">info@durr.com </w:t>
                          </w:r>
                        </w:p>
                        <w:p w14:paraId="570B69D5" w14:textId="1407507F" w:rsidR="00B143FE" w:rsidRPr="00EB19AD" w:rsidRDefault="00EB19AD"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5640C1" w:rsidRDefault="00EB19AD" w:rsidP="00EB19AD">
                    <w:pPr>
                      <w:pStyle w:val="Kontaktdaten"/>
                      <w:rPr>
                        <w:rStyle w:val="Fettung"/>
                        <w:bCs/>
                        <w:spacing w:val="2"/>
                        <w:w w:val="100"/>
                        <w:lang w:val="de-DE"/>
                      </w:rPr>
                    </w:pPr>
                    <w:r w:rsidRPr="005640C1">
                      <w:rPr>
                        <w:rStyle w:val="Fettung"/>
                        <w:lang w:val="de-DE"/>
                      </w:rPr>
                      <w:t>Dürr Systems AG</w:t>
                    </w:r>
                  </w:p>
                  <w:p w14:paraId="0088835E" w14:textId="77777777" w:rsidR="00EB19AD" w:rsidRPr="00BD3774" w:rsidRDefault="00EB19AD" w:rsidP="00EB19AD">
                    <w:pPr>
                      <w:pStyle w:val="Kontaktdaten"/>
                      <w:rPr>
                        <w:lang w:val="en-US"/>
                      </w:rPr>
                    </w:pPr>
                    <w:r w:rsidRPr="005640C1">
                      <w:rPr>
                        <w:lang w:val="de-DE"/>
                      </w:rPr>
                      <w:t xml:space="preserve">Carl-Benz-Str. </w:t>
                    </w:r>
                    <w:r w:rsidRPr="00BD3774">
                      <w:rPr>
                        <w:lang w:val="en-US"/>
                      </w:rPr>
                      <w:t>34</w:t>
                    </w:r>
                  </w:p>
                  <w:p w14:paraId="1024546A" w14:textId="77777777" w:rsidR="00EB19AD" w:rsidRPr="00BD3774" w:rsidRDefault="00EB19AD" w:rsidP="00EB19AD">
                    <w:pPr>
                      <w:pStyle w:val="Kontaktdaten"/>
                      <w:rPr>
                        <w:lang w:val="en-US"/>
                      </w:rPr>
                    </w:pPr>
                    <w:r w:rsidRPr="00BD3774">
                      <w:rPr>
                        <w:lang w:val="en-US"/>
                      </w:rPr>
                      <w:t>74321 Bietigheim-Bissingen</w:t>
                    </w:r>
                  </w:p>
                  <w:p w14:paraId="5CC720E0" w14:textId="77777777" w:rsidR="00EB19AD" w:rsidRPr="00BD3774" w:rsidRDefault="00EB19AD" w:rsidP="00EB19AD">
                    <w:pPr>
                      <w:pStyle w:val="Kontaktdaten"/>
                      <w:rPr>
                        <w:lang w:val="en-US"/>
                      </w:rPr>
                    </w:pPr>
                  </w:p>
                  <w:p w14:paraId="5E4529D2" w14:textId="77777777" w:rsidR="00EB19AD" w:rsidRPr="00BD3774" w:rsidRDefault="00EB19AD" w:rsidP="00EB19AD">
                    <w:pPr>
                      <w:pStyle w:val="Kontaktdaten"/>
                      <w:rPr>
                        <w:lang w:val="en-US"/>
                      </w:rPr>
                    </w:pPr>
                    <w:r w:rsidRPr="00BD3774">
                      <w:rPr>
                        <w:lang w:val="en-US"/>
                      </w:rPr>
                      <w:t xml:space="preserve">Tel. +49 7142 78-0 </w:t>
                    </w:r>
                  </w:p>
                  <w:p w14:paraId="1E6249CA" w14:textId="77777777" w:rsidR="00EB19AD" w:rsidRPr="00BD3774" w:rsidRDefault="00EB19AD" w:rsidP="00EB19AD">
                    <w:pPr>
                      <w:pStyle w:val="Kontaktdaten"/>
                      <w:rPr>
                        <w:lang w:val="en-US"/>
                      </w:rPr>
                    </w:pPr>
                    <w:r w:rsidRPr="00BD3774">
                      <w:rPr>
                        <w:lang w:val="en-US"/>
                      </w:rPr>
                      <w:t xml:space="preserve">Fax: +49 7142 78-2107 </w:t>
                    </w:r>
                  </w:p>
                  <w:p w14:paraId="3BB57E75" w14:textId="77777777" w:rsidR="00EB19AD" w:rsidRPr="00E468A7" w:rsidRDefault="00EB19AD" w:rsidP="00EB19AD">
                    <w:pPr>
                      <w:pStyle w:val="Kontaktdaten"/>
                      <w:rPr>
                        <w:lang w:val="de-DE"/>
                      </w:rPr>
                    </w:pPr>
                  </w:p>
                  <w:p w14:paraId="3CC1318F" w14:textId="77777777" w:rsidR="00EB19AD" w:rsidRPr="00BD3774" w:rsidRDefault="00EB19AD" w:rsidP="00EB19AD">
                    <w:pPr>
                      <w:pStyle w:val="Kontaktdaten"/>
                      <w:rPr>
                        <w:lang w:val="en-US"/>
                      </w:rPr>
                    </w:pPr>
                    <w:r w:rsidRPr="00BD3774">
                      <w:rPr>
                        <w:lang w:val="en-US"/>
                      </w:rPr>
                      <w:t xml:space="preserve">info@durr.com </w:t>
                    </w:r>
                  </w:p>
                  <w:p w14:paraId="570B69D5" w14:textId="1407507F" w:rsidR="00B143FE" w:rsidRPr="00EB19AD" w:rsidRDefault="00EB19AD" w:rsidP="00EB19AD">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Intestazione"/>
    </w:pPr>
    <w:r>
      <w:rPr>
        <w:lang w:val="de-DE"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Intestazione"/>
    </w:pPr>
  </w:p>
  <w:p w14:paraId="42F14B11" w14:textId="77777777" w:rsidR="00B143FE" w:rsidRDefault="00B143FE" w:rsidP="005218C8">
    <w:pPr>
      <w:pStyle w:val="Intestazione"/>
    </w:pPr>
  </w:p>
  <w:p w14:paraId="3DD9B2BA" w14:textId="77777777" w:rsidR="00B143FE" w:rsidRDefault="00B143FE" w:rsidP="005218C8">
    <w:pPr>
      <w:pStyle w:val="Intestazione"/>
    </w:pPr>
  </w:p>
  <w:p w14:paraId="63AA6475" w14:textId="77777777" w:rsidR="00B143FE" w:rsidRDefault="00B143FE" w:rsidP="00D9165E"/>
  <w:p w14:paraId="1ADCC302" w14:textId="77777777" w:rsidR="00B143FE" w:rsidRDefault="00B143FE" w:rsidP="00D9165E">
    <w:r>
      <w:rPr>
        <w:noProof/>
        <w:lang w:val="de-DE"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5640C1" w:rsidRDefault="00B143FE" w:rsidP="0026127D">
                          <w:pPr>
                            <w:pStyle w:val="Kontaktdaten"/>
                            <w:rPr>
                              <w:rStyle w:val="Fettung"/>
                              <w:bCs/>
                              <w:spacing w:val="2"/>
                              <w:w w:val="100"/>
                              <w:lang w:val="de-DE"/>
                            </w:rPr>
                          </w:pPr>
                          <w:r w:rsidRPr="005640C1">
                            <w:rPr>
                              <w:rStyle w:val="Fettung"/>
                              <w:lang w:val="de-DE"/>
                            </w:rPr>
                            <w:t>Dürr Systems AG</w:t>
                          </w:r>
                        </w:p>
                        <w:p w14:paraId="41B4EF86" w14:textId="77777777" w:rsidR="00B143FE" w:rsidRPr="00BD3774" w:rsidRDefault="00B143FE" w:rsidP="0026127D">
                          <w:pPr>
                            <w:pStyle w:val="Kontaktdaten"/>
                            <w:rPr>
                              <w:lang w:val="en-US"/>
                            </w:rPr>
                          </w:pPr>
                          <w:r w:rsidRPr="005640C1">
                            <w:rPr>
                              <w:lang w:val="de-DE"/>
                            </w:rPr>
                            <w:t xml:space="preserve">Carl-Benz-Str. </w:t>
                          </w:r>
                          <w:r w:rsidRPr="00BD3774">
                            <w:rPr>
                              <w:lang w:val="en-US"/>
                            </w:rPr>
                            <w:t>34</w:t>
                          </w:r>
                        </w:p>
                        <w:p w14:paraId="5555B2C2" w14:textId="77777777" w:rsidR="00B143FE" w:rsidRPr="00BD3774" w:rsidRDefault="00B143FE" w:rsidP="0026127D">
                          <w:pPr>
                            <w:pStyle w:val="Kontaktdaten"/>
                            <w:rPr>
                              <w:lang w:val="en-US"/>
                            </w:rPr>
                          </w:pPr>
                          <w:r w:rsidRPr="00BD3774">
                            <w:rPr>
                              <w:lang w:val="en-US"/>
                            </w:rPr>
                            <w:t>74321 Bietigheim-Bissingen</w:t>
                          </w:r>
                        </w:p>
                        <w:p w14:paraId="53B79677" w14:textId="77777777" w:rsidR="00B143FE" w:rsidRPr="00BD3774" w:rsidRDefault="00B143FE" w:rsidP="0026127D">
                          <w:pPr>
                            <w:pStyle w:val="Kontaktdaten"/>
                            <w:rPr>
                              <w:lang w:val="en-US"/>
                            </w:rPr>
                          </w:pPr>
                        </w:p>
                        <w:p w14:paraId="451432D7" w14:textId="75830906" w:rsidR="00B143FE" w:rsidRPr="00BD3774" w:rsidRDefault="00EB19AD" w:rsidP="0026127D">
                          <w:pPr>
                            <w:pStyle w:val="Kontaktdaten"/>
                            <w:rPr>
                              <w:lang w:val="en-US"/>
                            </w:rPr>
                          </w:pPr>
                          <w:r w:rsidRPr="00BD3774">
                            <w:rPr>
                              <w:lang w:val="en-US"/>
                            </w:rPr>
                            <w:t xml:space="preserve">Tel. +49 7142 78-0 </w:t>
                          </w:r>
                        </w:p>
                        <w:p w14:paraId="32EF3341" w14:textId="77777777" w:rsidR="00B143FE" w:rsidRPr="00BD3774" w:rsidRDefault="00B143FE" w:rsidP="0026127D">
                          <w:pPr>
                            <w:pStyle w:val="Kontaktdaten"/>
                            <w:rPr>
                              <w:lang w:val="en-US"/>
                            </w:rPr>
                          </w:pPr>
                          <w:r w:rsidRPr="00BD3774">
                            <w:rPr>
                              <w:lang w:val="en-US"/>
                            </w:rPr>
                            <w:t xml:space="preserve">Fax: +49 7142 78-2107 </w:t>
                          </w:r>
                        </w:p>
                        <w:p w14:paraId="1D8E1397" w14:textId="77777777" w:rsidR="00B143FE" w:rsidRPr="00E468A7" w:rsidRDefault="00B143FE" w:rsidP="0026127D">
                          <w:pPr>
                            <w:pStyle w:val="Kontaktdaten"/>
                            <w:rPr>
                              <w:lang w:val="de-DE"/>
                            </w:rPr>
                          </w:pPr>
                        </w:p>
                        <w:p w14:paraId="6E924C90" w14:textId="77777777" w:rsidR="00B143FE" w:rsidRPr="00BD3774" w:rsidRDefault="00B143FE" w:rsidP="0026127D">
                          <w:pPr>
                            <w:pStyle w:val="Kontaktdaten"/>
                            <w:rPr>
                              <w:lang w:val="en-US"/>
                            </w:rPr>
                          </w:pPr>
                          <w:r w:rsidRPr="00BD3774">
                            <w:rPr>
                              <w:lang w:val="en-US"/>
                            </w:rPr>
                            <w:t xml:space="preserve">info@durr.com </w:t>
                          </w:r>
                        </w:p>
                        <w:p w14:paraId="7D901FCD" w14:textId="77777777" w:rsidR="00B143FE" w:rsidRPr="00EB19AD"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12F89C07" id="_x0000_t202" coordsize="21600,21600" o:spt="202" path="m,l,21600r21600,l21600,xe">
              <v:stroke joinstyle="miter"/>
              <v:path gradientshapeok="t" o:connecttype="rect"/>
            </v:shapetype>
            <v:shape id="Textfeld 10" o:spid="_x0000_s1029"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AD3+OI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5640C1" w:rsidRDefault="00B143FE" w:rsidP="0026127D">
                    <w:pPr>
                      <w:pStyle w:val="Kontaktdaten"/>
                      <w:rPr>
                        <w:rStyle w:val="Fettung"/>
                        <w:bCs/>
                        <w:spacing w:val="2"/>
                        <w:w w:val="100"/>
                        <w:lang w:val="de-DE"/>
                      </w:rPr>
                    </w:pPr>
                    <w:r w:rsidRPr="005640C1">
                      <w:rPr>
                        <w:rStyle w:val="Fettung"/>
                        <w:lang w:val="de-DE"/>
                      </w:rPr>
                      <w:t>Dürr Systems AG</w:t>
                    </w:r>
                  </w:p>
                  <w:p w14:paraId="41B4EF86" w14:textId="77777777" w:rsidR="00B143FE" w:rsidRPr="00BD3774" w:rsidRDefault="00B143FE" w:rsidP="0026127D">
                    <w:pPr>
                      <w:pStyle w:val="Kontaktdaten"/>
                      <w:rPr>
                        <w:lang w:val="en-US"/>
                      </w:rPr>
                    </w:pPr>
                    <w:r w:rsidRPr="005640C1">
                      <w:rPr>
                        <w:lang w:val="de-DE"/>
                      </w:rPr>
                      <w:t xml:space="preserve">Carl-Benz-Str. </w:t>
                    </w:r>
                    <w:r w:rsidRPr="00BD3774">
                      <w:rPr>
                        <w:lang w:val="en-US"/>
                      </w:rPr>
                      <w:t>34</w:t>
                    </w:r>
                  </w:p>
                  <w:p w14:paraId="5555B2C2" w14:textId="77777777" w:rsidR="00B143FE" w:rsidRPr="00BD3774" w:rsidRDefault="00B143FE" w:rsidP="0026127D">
                    <w:pPr>
                      <w:pStyle w:val="Kontaktdaten"/>
                      <w:rPr>
                        <w:lang w:val="en-US"/>
                      </w:rPr>
                    </w:pPr>
                    <w:r w:rsidRPr="00BD3774">
                      <w:rPr>
                        <w:lang w:val="en-US"/>
                      </w:rPr>
                      <w:t>74321 Bietigheim-Bissingen</w:t>
                    </w:r>
                  </w:p>
                  <w:p w14:paraId="53B79677" w14:textId="77777777" w:rsidR="00B143FE" w:rsidRPr="00BD3774" w:rsidRDefault="00B143FE" w:rsidP="0026127D">
                    <w:pPr>
                      <w:pStyle w:val="Kontaktdaten"/>
                      <w:rPr>
                        <w:lang w:val="en-US"/>
                      </w:rPr>
                    </w:pPr>
                  </w:p>
                  <w:p w14:paraId="451432D7" w14:textId="75830906" w:rsidR="00B143FE" w:rsidRPr="00BD3774" w:rsidRDefault="00EB19AD" w:rsidP="0026127D">
                    <w:pPr>
                      <w:pStyle w:val="Kontaktdaten"/>
                      <w:rPr>
                        <w:lang w:val="en-US"/>
                      </w:rPr>
                    </w:pPr>
                    <w:r w:rsidRPr="00BD3774">
                      <w:rPr>
                        <w:lang w:val="en-US"/>
                      </w:rPr>
                      <w:t xml:space="preserve">Tel. +49 7142 78-0 </w:t>
                    </w:r>
                  </w:p>
                  <w:p w14:paraId="32EF3341" w14:textId="77777777" w:rsidR="00B143FE" w:rsidRPr="00BD3774" w:rsidRDefault="00B143FE" w:rsidP="0026127D">
                    <w:pPr>
                      <w:pStyle w:val="Kontaktdaten"/>
                      <w:rPr>
                        <w:lang w:val="en-US"/>
                      </w:rPr>
                    </w:pPr>
                    <w:r w:rsidRPr="00BD3774">
                      <w:rPr>
                        <w:lang w:val="en-US"/>
                      </w:rPr>
                      <w:t xml:space="preserve">Fax: +49 7142 78-2107 </w:t>
                    </w:r>
                  </w:p>
                  <w:p w14:paraId="1D8E1397" w14:textId="77777777" w:rsidR="00B143FE" w:rsidRPr="00E468A7" w:rsidRDefault="00B143FE" w:rsidP="0026127D">
                    <w:pPr>
                      <w:pStyle w:val="Kontaktdaten"/>
                      <w:rPr>
                        <w:lang w:val="de-DE"/>
                      </w:rPr>
                    </w:pPr>
                  </w:p>
                  <w:p w14:paraId="6E924C90" w14:textId="77777777" w:rsidR="00B143FE" w:rsidRPr="00BD3774" w:rsidRDefault="00B143FE" w:rsidP="0026127D">
                    <w:pPr>
                      <w:pStyle w:val="Kontaktdaten"/>
                      <w:rPr>
                        <w:lang w:val="en-US"/>
                      </w:rPr>
                    </w:pPr>
                    <w:r w:rsidRPr="00BD3774">
                      <w:rPr>
                        <w:lang w:val="en-US"/>
                      </w:rPr>
                      <w:t xml:space="preserve">info@durr.com </w:t>
                    </w:r>
                  </w:p>
                  <w:p w14:paraId="7D901FCD" w14:textId="77777777" w:rsidR="00B143FE" w:rsidRPr="00EB19AD"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C3F607C"/>
    <w:multiLevelType w:val="hybridMultilevel"/>
    <w:tmpl w:val="760042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32716C6"/>
    <w:multiLevelType w:val="hybridMultilevel"/>
    <w:tmpl w:val="A970C9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6253D19"/>
    <w:multiLevelType w:val="hybridMultilevel"/>
    <w:tmpl w:val="7DB643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7B77477C"/>
    <w:multiLevelType w:val="multilevel"/>
    <w:tmpl w:val="B0E0169C"/>
    <w:lvl w:ilvl="0">
      <w:start w:val="1"/>
      <w:numFmt w:val="decimal"/>
      <w:pStyle w:val="Titolo1"/>
      <w:lvlText w:val="%1"/>
      <w:lvlJc w:val="left"/>
      <w:pPr>
        <w:tabs>
          <w:tab w:val="num" w:pos="1021"/>
        </w:tabs>
        <w:ind w:left="1021" w:hanging="1021"/>
      </w:pPr>
      <w:rPr>
        <w:rFonts w:hint="default"/>
      </w:rPr>
    </w:lvl>
    <w:lvl w:ilvl="1">
      <w:start w:val="1"/>
      <w:numFmt w:val="decimal"/>
      <w:pStyle w:val="Titolo2"/>
      <w:lvlText w:val="%1.%2"/>
      <w:lvlJc w:val="left"/>
      <w:pPr>
        <w:ind w:left="576" w:hanging="576"/>
      </w:pPr>
      <w:rPr>
        <w:rFonts w:hint="default"/>
      </w:rPr>
    </w:lvl>
    <w:lvl w:ilvl="2">
      <w:start w:val="1"/>
      <w:numFmt w:val="decimal"/>
      <w:pStyle w:val="Titolo3"/>
      <w:lvlText w:val="%1.%2.%3"/>
      <w:lvlJc w:val="left"/>
      <w:pPr>
        <w:ind w:left="720" w:hanging="720"/>
      </w:pPr>
      <w:rPr>
        <w:rFonts w:hint="default"/>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20"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08748948">
    <w:abstractNumId w:val="3"/>
  </w:num>
  <w:num w:numId="2" w16cid:durableId="238056156">
    <w:abstractNumId w:val="17"/>
  </w:num>
  <w:num w:numId="3" w16cid:durableId="39523272">
    <w:abstractNumId w:val="5"/>
  </w:num>
  <w:num w:numId="4" w16cid:durableId="1881094107">
    <w:abstractNumId w:val="8"/>
  </w:num>
  <w:num w:numId="5" w16cid:durableId="920599347">
    <w:abstractNumId w:val="14"/>
  </w:num>
  <w:num w:numId="6" w16cid:durableId="1061757844">
    <w:abstractNumId w:val="1"/>
  </w:num>
  <w:num w:numId="7" w16cid:durableId="661010392">
    <w:abstractNumId w:val="20"/>
  </w:num>
  <w:num w:numId="8" w16cid:durableId="166946371">
    <w:abstractNumId w:val="7"/>
  </w:num>
  <w:num w:numId="9" w16cid:durableId="655380824">
    <w:abstractNumId w:val="19"/>
  </w:num>
  <w:num w:numId="10" w16cid:durableId="1527599065">
    <w:abstractNumId w:val="6"/>
  </w:num>
  <w:num w:numId="11" w16cid:durableId="435294691">
    <w:abstractNumId w:val="0"/>
  </w:num>
  <w:num w:numId="12" w16cid:durableId="113057884">
    <w:abstractNumId w:val="4"/>
  </w:num>
  <w:num w:numId="13" w16cid:durableId="1092821636">
    <w:abstractNumId w:val="10"/>
  </w:num>
  <w:num w:numId="14" w16cid:durableId="2034107217">
    <w:abstractNumId w:val="12"/>
  </w:num>
  <w:num w:numId="15" w16cid:durableId="233853911">
    <w:abstractNumId w:val="16"/>
  </w:num>
  <w:num w:numId="16" w16cid:durableId="107743364">
    <w:abstractNumId w:val="15"/>
  </w:num>
  <w:num w:numId="17" w16cid:durableId="1115249243">
    <w:abstractNumId w:val="11"/>
  </w:num>
  <w:num w:numId="18" w16cid:durableId="1579052830">
    <w:abstractNumId w:val="9"/>
  </w:num>
  <w:num w:numId="19" w16cid:durableId="353727047">
    <w:abstractNumId w:val="13"/>
  </w:num>
  <w:num w:numId="20" w16cid:durableId="1198395726">
    <w:abstractNumId w:val="18"/>
  </w:num>
  <w:num w:numId="21" w16cid:durableId="207376877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hela Bracchi">
    <w15:presenceInfo w15:providerId="AD" w15:userId="S::michela@soluzionegroupsrl.onmicrosoft.com::51e11307-ff0c-4c7e-914b-642d61e656f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42E4"/>
    <w:rsid w:val="00004D92"/>
    <w:rsid w:val="00005AF4"/>
    <w:rsid w:val="0001039C"/>
    <w:rsid w:val="00010F81"/>
    <w:rsid w:val="000137F9"/>
    <w:rsid w:val="00013B23"/>
    <w:rsid w:val="00015F92"/>
    <w:rsid w:val="0002273A"/>
    <w:rsid w:val="00026B8C"/>
    <w:rsid w:val="00030020"/>
    <w:rsid w:val="00030C1A"/>
    <w:rsid w:val="00033F0A"/>
    <w:rsid w:val="0003543C"/>
    <w:rsid w:val="00036336"/>
    <w:rsid w:val="00037BB3"/>
    <w:rsid w:val="00037FF7"/>
    <w:rsid w:val="00040FEA"/>
    <w:rsid w:val="0004140A"/>
    <w:rsid w:val="000436AB"/>
    <w:rsid w:val="000557D8"/>
    <w:rsid w:val="00056AE4"/>
    <w:rsid w:val="00062BC6"/>
    <w:rsid w:val="00062C8E"/>
    <w:rsid w:val="00064547"/>
    <w:rsid w:val="0006654A"/>
    <w:rsid w:val="000667BB"/>
    <w:rsid w:val="0006746B"/>
    <w:rsid w:val="000679B5"/>
    <w:rsid w:val="00067A27"/>
    <w:rsid w:val="00073211"/>
    <w:rsid w:val="000750E4"/>
    <w:rsid w:val="00077087"/>
    <w:rsid w:val="00080656"/>
    <w:rsid w:val="000830E8"/>
    <w:rsid w:val="000869DD"/>
    <w:rsid w:val="00090C8B"/>
    <w:rsid w:val="00095F60"/>
    <w:rsid w:val="00097770"/>
    <w:rsid w:val="00097924"/>
    <w:rsid w:val="000A0BBC"/>
    <w:rsid w:val="000A24E9"/>
    <w:rsid w:val="000A32FA"/>
    <w:rsid w:val="000A6420"/>
    <w:rsid w:val="000A779F"/>
    <w:rsid w:val="000A799A"/>
    <w:rsid w:val="000B122D"/>
    <w:rsid w:val="000B17AC"/>
    <w:rsid w:val="000B6E58"/>
    <w:rsid w:val="000C009A"/>
    <w:rsid w:val="000C2A85"/>
    <w:rsid w:val="000C3716"/>
    <w:rsid w:val="000C3AF3"/>
    <w:rsid w:val="000C52D5"/>
    <w:rsid w:val="000C74C8"/>
    <w:rsid w:val="000C7902"/>
    <w:rsid w:val="000D1867"/>
    <w:rsid w:val="000D4047"/>
    <w:rsid w:val="000E5EC2"/>
    <w:rsid w:val="000F1B6F"/>
    <w:rsid w:val="000F215E"/>
    <w:rsid w:val="000F52E1"/>
    <w:rsid w:val="000F599A"/>
    <w:rsid w:val="0010093E"/>
    <w:rsid w:val="00100C0C"/>
    <w:rsid w:val="0010134F"/>
    <w:rsid w:val="00102066"/>
    <w:rsid w:val="00103EE3"/>
    <w:rsid w:val="001052E0"/>
    <w:rsid w:val="001076E4"/>
    <w:rsid w:val="00112DF3"/>
    <w:rsid w:val="00114E74"/>
    <w:rsid w:val="00115190"/>
    <w:rsid w:val="001167D1"/>
    <w:rsid w:val="00116F3F"/>
    <w:rsid w:val="00116F84"/>
    <w:rsid w:val="00117448"/>
    <w:rsid w:val="00117904"/>
    <w:rsid w:val="00117C7F"/>
    <w:rsid w:val="00124E6A"/>
    <w:rsid w:val="00127835"/>
    <w:rsid w:val="00135319"/>
    <w:rsid w:val="00142FDB"/>
    <w:rsid w:val="001440F5"/>
    <w:rsid w:val="001467F2"/>
    <w:rsid w:val="00147965"/>
    <w:rsid w:val="0015096A"/>
    <w:rsid w:val="00151506"/>
    <w:rsid w:val="00156161"/>
    <w:rsid w:val="001612F6"/>
    <w:rsid w:val="0016271C"/>
    <w:rsid w:val="00162EEF"/>
    <w:rsid w:val="0016325F"/>
    <w:rsid w:val="00163B9D"/>
    <w:rsid w:val="00165942"/>
    <w:rsid w:val="001719A4"/>
    <w:rsid w:val="00176D8A"/>
    <w:rsid w:val="001801E1"/>
    <w:rsid w:val="00180D0F"/>
    <w:rsid w:val="00184A81"/>
    <w:rsid w:val="001877A6"/>
    <w:rsid w:val="00189712"/>
    <w:rsid w:val="001935AE"/>
    <w:rsid w:val="00194AC6"/>
    <w:rsid w:val="00197009"/>
    <w:rsid w:val="001975A2"/>
    <w:rsid w:val="00197E71"/>
    <w:rsid w:val="001A0E16"/>
    <w:rsid w:val="001A297C"/>
    <w:rsid w:val="001A5B15"/>
    <w:rsid w:val="001A65EE"/>
    <w:rsid w:val="001C0A26"/>
    <w:rsid w:val="001C0A39"/>
    <w:rsid w:val="001C179C"/>
    <w:rsid w:val="001C5EB3"/>
    <w:rsid w:val="001D0887"/>
    <w:rsid w:val="001D0F2E"/>
    <w:rsid w:val="001D697E"/>
    <w:rsid w:val="001D776F"/>
    <w:rsid w:val="001E0E46"/>
    <w:rsid w:val="001E33EC"/>
    <w:rsid w:val="001F3730"/>
    <w:rsid w:val="001F3F84"/>
    <w:rsid w:val="001F6276"/>
    <w:rsid w:val="001F7E95"/>
    <w:rsid w:val="0020322F"/>
    <w:rsid w:val="00203F37"/>
    <w:rsid w:val="00205B62"/>
    <w:rsid w:val="0020631B"/>
    <w:rsid w:val="00206375"/>
    <w:rsid w:val="002118EB"/>
    <w:rsid w:val="00216BD0"/>
    <w:rsid w:val="00216FC6"/>
    <w:rsid w:val="002176DB"/>
    <w:rsid w:val="00226865"/>
    <w:rsid w:val="0022C8D9"/>
    <w:rsid w:val="00231A54"/>
    <w:rsid w:val="0023563A"/>
    <w:rsid w:val="00243F9B"/>
    <w:rsid w:val="0024430E"/>
    <w:rsid w:val="00244EA9"/>
    <w:rsid w:val="00252189"/>
    <w:rsid w:val="0025441C"/>
    <w:rsid w:val="0025488D"/>
    <w:rsid w:val="0025722B"/>
    <w:rsid w:val="0026127D"/>
    <w:rsid w:val="002655A1"/>
    <w:rsid w:val="00266A03"/>
    <w:rsid w:val="002714A1"/>
    <w:rsid w:val="002717A8"/>
    <w:rsid w:val="00272CEE"/>
    <w:rsid w:val="00275350"/>
    <w:rsid w:val="00280819"/>
    <w:rsid w:val="00281581"/>
    <w:rsid w:val="00281C9E"/>
    <w:rsid w:val="00282680"/>
    <w:rsid w:val="00284C18"/>
    <w:rsid w:val="00292501"/>
    <w:rsid w:val="00294020"/>
    <w:rsid w:val="00294B59"/>
    <w:rsid w:val="00294FD0"/>
    <w:rsid w:val="00295199"/>
    <w:rsid w:val="00296AD3"/>
    <w:rsid w:val="002A1286"/>
    <w:rsid w:val="002A1717"/>
    <w:rsid w:val="002A172B"/>
    <w:rsid w:val="002A24AF"/>
    <w:rsid w:val="002A49F2"/>
    <w:rsid w:val="002A5671"/>
    <w:rsid w:val="002A5D25"/>
    <w:rsid w:val="002A639F"/>
    <w:rsid w:val="002B06E7"/>
    <w:rsid w:val="002B18CE"/>
    <w:rsid w:val="002B71FB"/>
    <w:rsid w:val="002C00EB"/>
    <w:rsid w:val="002C0163"/>
    <w:rsid w:val="002C5048"/>
    <w:rsid w:val="002C5677"/>
    <w:rsid w:val="002D0F47"/>
    <w:rsid w:val="002D2E6A"/>
    <w:rsid w:val="002D33B7"/>
    <w:rsid w:val="002D4939"/>
    <w:rsid w:val="002D506A"/>
    <w:rsid w:val="002D60E0"/>
    <w:rsid w:val="002D64FA"/>
    <w:rsid w:val="002D7EB6"/>
    <w:rsid w:val="002E0547"/>
    <w:rsid w:val="002E2125"/>
    <w:rsid w:val="002E26C2"/>
    <w:rsid w:val="002F5D3E"/>
    <w:rsid w:val="002F6BF1"/>
    <w:rsid w:val="002F7140"/>
    <w:rsid w:val="0030067C"/>
    <w:rsid w:val="00302DB1"/>
    <w:rsid w:val="003035A6"/>
    <w:rsid w:val="00304BA2"/>
    <w:rsid w:val="003144DB"/>
    <w:rsid w:val="00326181"/>
    <w:rsid w:val="00330683"/>
    <w:rsid w:val="00333CF4"/>
    <w:rsid w:val="00335617"/>
    <w:rsid w:val="0033769D"/>
    <w:rsid w:val="00340E3B"/>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1514"/>
    <w:rsid w:val="00373E56"/>
    <w:rsid w:val="00375454"/>
    <w:rsid w:val="00375576"/>
    <w:rsid w:val="00375D1A"/>
    <w:rsid w:val="00376EDD"/>
    <w:rsid w:val="003849ED"/>
    <w:rsid w:val="0039367F"/>
    <w:rsid w:val="00395574"/>
    <w:rsid w:val="0039654F"/>
    <w:rsid w:val="0039780E"/>
    <w:rsid w:val="003A046C"/>
    <w:rsid w:val="003A0566"/>
    <w:rsid w:val="003A20AD"/>
    <w:rsid w:val="003A2989"/>
    <w:rsid w:val="003A692D"/>
    <w:rsid w:val="003B0692"/>
    <w:rsid w:val="003B160B"/>
    <w:rsid w:val="003B1684"/>
    <w:rsid w:val="003B667D"/>
    <w:rsid w:val="003C492A"/>
    <w:rsid w:val="003C554F"/>
    <w:rsid w:val="003C60F4"/>
    <w:rsid w:val="003D50EB"/>
    <w:rsid w:val="003D770A"/>
    <w:rsid w:val="003E06FE"/>
    <w:rsid w:val="003E5B52"/>
    <w:rsid w:val="003E738F"/>
    <w:rsid w:val="003E7CF8"/>
    <w:rsid w:val="003F0CD8"/>
    <w:rsid w:val="003F1873"/>
    <w:rsid w:val="004017ED"/>
    <w:rsid w:val="00402949"/>
    <w:rsid w:val="00402AD2"/>
    <w:rsid w:val="0040381F"/>
    <w:rsid w:val="00404174"/>
    <w:rsid w:val="0040784F"/>
    <w:rsid w:val="00407CD3"/>
    <w:rsid w:val="00424A3C"/>
    <w:rsid w:val="0043346C"/>
    <w:rsid w:val="004370EF"/>
    <w:rsid w:val="004400ED"/>
    <w:rsid w:val="004404FF"/>
    <w:rsid w:val="0044218C"/>
    <w:rsid w:val="004421EE"/>
    <w:rsid w:val="004427AF"/>
    <w:rsid w:val="00450174"/>
    <w:rsid w:val="00450D7A"/>
    <w:rsid w:val="00451CA7"/>
    <w:rsid w:val="004535D9"/>
    <w:rsid w:val="00455402"/>
    <w:rsid w:val="00456256"/>
    <w:rsid w:val="004606AC"/>
    <w:rsid w:val="0046201D"/>
    <w:rsid w:val="0046239C"/>
    <w:rsid w:val="00462DDC"/>
    <w:rsid w:val="004667BA"/>
    <w:rsid w:val="00466954"/>
    <w:rsid w:val="00467800"/>
    <w:rsid w:val="00470A4A"/>
    <w:rsid w:val="00470EFD"/>
    <w:rsid w:val="00473AEC"/>
    <w:rsid w:val="00476060"/>
    <w:rsid w:val="004762B9"/>
    <w:rsid w:val="0047652B"/>
    <w:rsid w:val="00476746"/>
    <w:rsid w:val="00477801"/>
    <w:rsid w:val="00481C71"/>
    <w:rsid w:val="00486F5D"/>
    <w:rsid w:val="00494EE7"/>
    <w:rsid w:val="004A3A5F"/>
    <w:rsid w:val="004A6D75"/>
    <w:rsid w:val="004B3D7E"/>
    <w:rsid w:val="004C6EBC"/>
    <w:rsid w:val="004D1D0E"/>
    <w:rsid w:val="004D2838"/>
    <w:rsid w:val="004D3165"/>
    <w:rsid w:val="004D7B9E"/>
    <w:rsid w:val="004E0D94"/>
    <w:rsid w:val="004E2175"/>
    <w:rsid w:val="004E3872"/>
    <w:rsid w:val="004E4F05"/>
    <w:rsid w:val="004E5E7F"/>
    <w:rsid w:val="004E7C0B"/>
    <w:rsid w:val="004F039F"/>
    <w:rsid w:val="004F206E"/>
    <w:rsid w:val="004F2A79"/>
    <w:rsid w:val="004F39B4"/>
    <w:rsid w:val="004F3E59"/>
    <w:rsid w:val="004F4E97"/>
    <w:rsid w:val="004F50F4"/>
    <w:rsid w:val="004F639D"/>
    <w:rsid w:val="004F655A"/>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21E2"/>
    <w:rsid w:val="00523602"/>
    <w:rsid w:val="00524BE9"/>
    <w:rsid w:val="0053448B"/>
    <w:rsid w:val="00534C1A"/>
    <w:rsid w:val="0053637C"/>
    <w:rsid w:val="005365B4"/>
    <w:rsid w:val="0054450D"/>
    <w:rsid w:val="00554864"/>
    <w:rsid w:val="00554DD1"/>
    <w:rsid w:val="00555999"/>
    <w:rsid w:val="00555E2A"/>
    <w:rsid w:val="005640C1"/>
    <w:rsid w:val="00564109"/>
    <w:rsid w:val="005673B5"/>
    <w:rsid w:val="005674E8"/>
    <w:rsid w:val="00573D57"/>
    <w:rsid w:val="005755BD"/>
    <w:rsid w:val="00577252"/>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E2151"/>
    <w:rsid w:val="005F010B"/>
    <w:rsid w:val="005F182E"/>
    <w:rsid w:val="005F4FBF"/>
    <w:rsid w:val="005F7CEF"/>
    <w:rsid w:val="00602E06"/>
    <w:rsid w:val="006074EB"/>
    <w:rsid w:val="0060792D"/>
    <w:rsid w:val="006113CB"/>
    <w:rsid w:val="006117A1"/>
    <w:rsid w:val="00611960"/>
    <w:rsid w:val="00614890"/>
    <w:rsid w:val="00615ED0"/>
    <w:rsid w:val="00617EA4"/>
    <w:rsid w:val="00626A28"/>
    <w:rsid w:val="006311E0"/>
    <w:rsid w:val="00632F11"/>
    <w:rsid w:val="00635ABF"/>
    <w:rsid w:val="006401F7"/>
    <w:rsid w:val="00641F88"/>
    <w:rsid w:val="006438A8"/>
    <w:rsid w:val="00643A04"/>
    <w:rsid w:val="0064408D"/>
    <w:rsid w:val="006449CA"/>
    <w:rsid w:val="00645074"/>
    <w:rsid w:val="00661476"/>
    <w:rsid w:val="00664318"/>
    <w:rsid w:val="006643CC"/>
    <w:rsid w:val="0066573F"/>
    <w:rsid w:val="006673F5"/>
    <w:rsid w:val="00670E84"/>
    <w:rsid w:val="00674DB7"/>
    <w:rsid w:val="0068106C"/>
    <w:rsid w:val="00681ECE"/>
    <w:rsid w:val="00683E9E"/>
    <w:rsid w:val="0068636E"/>
    <w:rsid w:val="00691B0A"/>
    <w:rsid w:val="00691F9E"/>
    <w:rsid w:val="00695F99"/>
    <w:rsid w:val="006A5A75"/>
    <w:rsid w:val="006A6348"/>
    <w:rsid w:val="006A688E"/>
    <w:rsid w:val="006B0C21"/>
    <w:rsid w:val="006B592D"/>
    <w:rsid w:val="006B6DD8"/>
    <w:rsid w:val="006C2364"/>
    <w:rsid w:val="006C2A31"/>
    <w:rsid w:val="006C38E6"/>
    <w:rsid w:val="006C3AA3"/>
    <w:rsid w:val="006C50E1"/>
    <w:rsid w:val="006C6111"/>
    <w:rsid w:val="006C6E75"/>
    <w:rsid w:val="006D6C1A"/>
    <w:rsid w:val="006D7632"/>
    <w:rsid w:val="006D7B09"/>
    <w:rsid w:val="006D7F10"/>
    <w:rsid w:val="006E0851"/>
    <w:rsid w:val="006E2573"/>
    <w:rsid w:val="006E5C09"/>
    <w:rsid w:val="006E7FBA"/>
    <w:rsid w:val="006F0473"/>
    <w:rsid w:val="006F1A6C"/>
    <w:rsid w:val="006F2DE4"/>
    <w:rsid w:val="006F4577"/>
    <w:rsid w:val="006F4C75"/>
    <w:rsid w:val="006F4FB9"/>
    <w:rsid w:val="006F66DA"/>
    <w:rsid w:val="006F6A7A"/>
    <w:rsid w:val="006F77C7"/>
    <w:rsid w:val="00705074"/>
    <w:rsid w:val="007065A6"/>
    <w:rsid w:val="00710899"/>
    <w:rsid w:val="00712070"/>
    <w:rsid w:val="007125A4"/>
    <w:rsid w:val="00713E2E"/>
    <w:rsid w:val="00716622"/>
    <w:rsid w:val="00720139"/>
    <w:rsid w:val="00723601"/>
    <w:rsid w:val="007238F1"/>
    <w:rsid w:val="00723DE6"/>
    <w:rsid w:val="00724249"/>
    <w:rsid w:val="00726540"/>
    <w:rsid w:val="00726A89"/>
    <w:rsid w:val="00726BFA"/>
    <w:rsid w:val="00727E16"/>
    <w:rsid w:val="00734321"/>
    <w:rsid w:val="00736291"/>
    <w:rsid w:val="00744943"/>
    <w:rsid w:val="00753908"/>
    <w:rsid w:val="00754739"/>
    <w:rsid w:val="007579FC"/>
    <w:rsid w:val="00762C5B"/>
    <w:rsid w:val="00771469"/>
    <w:rsid w:val="00772BCD"/>
    <w:rsid w:val="00773BF3"/>
    <w:rsid w:val="00775358"/>
    <w:rsid w:val="007769A8"/>
    <w:rsid w:val="0078405F"/>
    <w:rsid w:val="0078480F"/>
    <w:rsid w:val="00786C56"/>
    <w:rsid w:val="00793797"/>
    <w:rsid w:val="00794234"/>
    <w:rsid w:val="007A0268"/>
    <w:rsid w:val="007A7F56"/>
    <w:rsid w:val="007C0C38"/>
    <w:rsid w:val="007C1F06"/>
    <w:rsid w:val="007C1FA4"/>
    <w:rsid w:val="007C360E"/>
    <w:rsid w:val="007C4752"/>
    <w:rsid w:val="007C6FA7"/>
    <w:rsid w:val="007C726C"/>
    <w:rsid w:val="007C7E8E"/>
    <w:rsid w:val="007D089E"/>
    <w:rsid w:val="007D1C32"/>
    <w:rsid w:val="007D220B"/>
    <w:rsid w:val="007D439C"/>
    <w:rsid w:val="007D49EB"/>
    <w:rsid w:val="007D5E15"/>
    <w:rsid w:val="007E1C18"/>
    <w:rsid w:val="007E4D9A"/>
    <w:rsid w:val="007E54C0"/>
    <w:rsid w:val="007E5F2B"/>
    <w:rsid w:val="007F2DE8"/>
    <w:rsid w:val="007F402B"/>
    <w:rsid w:val="007F4972"/>
    <w:rsid w:val="007F4CF1"/>
    <w:rsid w:val="007F770C"/>
    <w:rsid w:val="00800B39"/>
    <w:rsid w:val="00807AB9"/>
    <w:rsid w:val="00814018"/>
    <w:rsid w:val="00814940"/>
    <w:rsid w:val="00816302"/>
    <w:rsid w:val="00817EDB"/>
    <w:rsid w:val="00820576"/>
    <w:rsid w:val="00821292"/>
    <w:rsid w:val="00825029"/>
    <w:rsid w:val="008251A3"/>
    <w:rsid w:val="00826567"/>
    <w:rsid w:val="00826C30"/>
    <w:rsid w:val="00827948"/>
    <w:rsid w:val="00834D0F"/>
    <w:rsid w:val="0084627F"/>
    <w:rsid w:val="0085354B"/>
    <w:rsid w:val="0085432F"/>
    <w:rsid w:val="00857E8E"/>
    <w:rsid w:val="008649EE"/>
    <w:rsid w:val="00866CA8"/>
    <w:rsid w:val="00873697"/>
    <w:rsid w:val="00874C03"/>
    <w:rsid w:val="008761F6"/>
    <w:rsid w:val="00876DD1"/>
    <w:rsid w:val="008856CC"/>
    <w:rsid w:val="0088695A"/>
    <w:rsid w:val="00890887"/>
    <w:rsid w:val="00890E39"/>
    <w:rsid w:val="00891292"/>
    <w:rsid w:val="008948EB"/>
    <w:rsid w:val="00897E2C"/>
    <w:rsid w:val="008A2326"/>
    <w:rsid w:val="008A5BF3"/>
    <w:rsid w:val="008A6CEC"/>
    <w:rsid w:val="008A70B7"/>
    <w:rsid w:val="008B0BF6"/>
    <w:rsid w:val="008B0D22"/>
    <w:rsid w:val="008B0E2E"/>
    <w:rsid w:val="008B158F"/>
    <w:rsid w:val="008B24EB"/>
    <w:rsid w:val="008B30DE"/>
    <w:rsid w:val="008B50B9"/>
    <w:rsid w:val="008B59FF"/>
    <w:rsid w:val="008C17D2"/>
    <w:rsid w:val="008C343A"/>
    <w:rsid w:val="008C4110"/>
    <w:rsid w:val="008C5157"/>
    <w:rsid w:val="008C7F2C"/>
    <w:rsid w:val="008D0426"/>
    <w:rsid w:val="008D67AF"/>
    <w:rsid w:val="008D7BC0"/>
    <w:rsid w:val="008E5F87"/>
    <w:rsid w:val="008E7656"/>
    <w:rsid w:val="008E777A"/>
    <w:rsid w:val="008F4796"/>
    <w:rsid w:val="008F5E48"/>
    <w:rsid w:val="00901D5D"/>
    <w:rsid w:val="00902358"/>
    <w:rsid w:val="00905B45"/>
    <w:rsid w:val="0090754E"/>
    <w:rsid w:val="00911B9A"/>
    <w:rsid w:val="00915251"/>
    <w:rsid w:val="009163C0"/>
    <w:rsid w:val="00921CF1"/>
    <w:rsid w:val="00924CB3"/>
    <w:rsid w:val="0092544D"/>
    <w:rsid w:val="00925F7D"/>
    <w:rsid w:val="00931A39"/>
    <w:rsid w:val="0093254F"/>
    <w:rsid w:val="00933393"/>
    <w:rsid w:val="00933B86"/>
    <w:rsid w:val="00940128"/>
    <w:rsid w:val="00942FB8"/>
    <w:rsid w:val="00944105"/>
    <w:rsid w:val="00944A84"/>
    <w:rsid w:val="009527FF"/>
    <w:rsid w:val="009547D1"/>
    <w:rsid w:val="00960D2E"/>
    <w:rsid w:val="009633E0"/>
    <w:rsid w:val="00965F78"/>
    <w:rsid w:val="00967AD9"/>
    <w:rsid w:val="00972120"/>
    <w:rsid w:val="00972EBA"/>
    <w:rsid w:val="00974ACB"/>
    <w:rsid w:val="00976EEA"/>
    <w:rsid w:val="00980499"/>
    <w:rsid w:val="00982F71"/>
    <w:rsid w:val="00983B5E"/>
    <w:rsid w:val="009863DF"/>
    <w:rsid w:val="00991E0E"/>
    <w:rsid w:val="009959BC"/>
    <w:rsid w:val="009A306C"/>
    <w:rsid w:val="009A351B"/>
    <w:rsid w:val="009A454E"/>
    <w:rsid w:val="009A7B8B"/>
    <w:rsid w:val="009B2D9D"/>
    <w:rsid w:val="009B5337"/>
    <w:rsid w:val="009B64AF"/>
    <w:rsid w:val="009C0027"/>
    <w:rsid w:val="009C0868"/>
    <w:rsid w:val="009C1F30"/>
    <w:rsid w:val="009C3C81"/>
    <w:rsid w:val="009C4CCE"/>
    <w:rsid w:val="009C7D63"/>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6BD5"/>
    <w:rsid w:val="00A1711B"/>
    <w:rsid w:val="00A21AB0"/>
    <w:rsid w:val="00A2544A"/>
    <w:rsid w:val="00A27EFC"/>
    <w:rsid w:val="00A31DB8"/>
    <w:rsid w:val="00A36FE0"/>
    <w:rsid w:val="00A40E17"/>
    <w:rsid w:val="00A46F54"/>
    <w:rsid w:val="00A562F7"/>
    <w:rsid w:val="00A5700C"/>
    <w:rsid w:val="00A57063"/>
    <w:rsid w:val="00A61FF5"/>
    <w:rsid w:val="00A624FA"/>
    <w:rsid w:val="00A65AE5"/>
    <w:rsid w:val="00A70A5F"/>
    <w:rsid w:val="00A72B8E"/>
    <w:rsid w:val="00A807B6"/>
    <w:rsid w:val="00A81731"/>
    <w:rsid w:val="00A82F57"/>
    <w:rsid w:val="00A873A1"/>
    <w:rsid w:val="00A9208D"/>
    <w:rsid w:val="00A93B09"/>
    <w:rsid w:val="00A962D0"/>
    <w:rsid w:val="00A976CC"/>
    <w:rsid w:val="00A97E72"/>
    <w:rsid w:val="00AA268B"/>
    <w:rsid w:val="00AA2EC0"/>
    <w:rsid w:val="00AA4D33"/>
    <w:rsid w:val="00AB1B65"/>
    <w:rsid w:val="00AB384A"/>
    <w:rsid w:val="00AB5C73"/>
    <w:rsid w:val="00AB6134"/>
    <w:rsid w:val="00AB7342"/>
    <w:rsid w:val="00AC0C0A"/>
    <w:rsid w:val="00AC123A"/>
    <w:rsid w:val="00AC1795"/>
    <w:rsid w:val="00AC25D2"/>
    <w:rsid w:val="00AC4932"/>
    <w:rsid w:val="00AC6378"/>
    <w:rsid w:val="00AD3753"/>
    <w:rsid w:val="00AD7E8E"/>
    <w:rsid w:val="00AE0CC8"/>
    <w:rsid w:val="00AE0FC0"/>
    <w:rsid w:val="00AE447F"/>
    <w:rsid w:val="00AE5481"/>
    <w:rsid w:val="00AE5695"/>
    <w:rsid w:val="00AE6604"/>
    <w:rsid w:val="00AF13BD"/>
    <w:rsid w:val="00AF4F8B"/>
    <w:rsid w:val="00AF50E0"/>
    <w:rsid w:val="00AF5371"/>
    <w:rsid w:val="00B030B8"/>
    <w:rsid w:val="00B117C4"/>
    <w:rsid w:val="00B12012"/>
    <w:rsid w:val="00B143FE"/>
    <w:rsid w:val="00B14642"/>
    <w:rsid w:val="00B16FFB"/>
    <w:rsid w:val="00B17605"/>
    <w:rsid w:val="00B20920"/>
    <w:rsid w:val="00B25F7B"/>
    <w:rsid w:val="00B2770D"/>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10EC"/>
    <w:rsid w:val="00B74EEC"/>
    <w:rsid w:val="00B75BE3"/>
    <w:rsid w:val="00B76AC4"/>
    <w:rsid w:val="00B779F2"/>
    <w:rsid w:val="00B77DFE"/>
    <w:rsid w:val="00B827AD"/>
    <w:rsid w:val="00B8534D"/>
    <w:rsid w:val="00B85361"/>
    <w:rsid w:val="00B90801"/>
    <w:rsid w:val="00B95A5D"/>
    <w:rsid w:val="00B965A1"/>
    <w:rsid w:val="00B966C9"/>
    <w:rsid w:val="00BA105F"/>
    <w:rsid w:val="00BA32BD"/>
    <w:rsid w:val="00BA38A7"/>
    <w:rsid w:val="00BA3A87"/>
    <w:rsid w:val="00BA49C1"/>
    <w:rsid w:val="00BB6D1A"/>
    <w:rsid w:val="00BC0CC5"/>
    <w:rsid w:val="00BC12DE"/>
    <w:rsid w:val="00BC159C"/>
    <w:rsid w:val="00BD1BE0"/>
    <w:rsid w:val="00BD1C30"/>
    <w:rsid w:val="00BD3774"/>
    <w:rsid w:val="00BD37F9"/>
    <w:rsid w:val="00BD410D"/>
    <w:rsid w:val="00BD6FDE"/>
    <w:rsid w:val="00BD7267"/>
    <w:rsid w:val="00BD7772"/>
    <w:rsid w:val="00BE2D16"/>
    <w:rsid w:val="00BE3832"/>
    <w:rsid w:val="00BE4FEB"/>
    <w:rsid w:val="00BF26AF"/>
    <w:rsid w:val="00BF5882"/>
    <w:rsid w:val="00BF62A8"/>
    <w:rsid w:val="00BF6615"/>
    <w:rsid w:val="00C10168"/>
    <w:rsid w:val="00C1482D"/>
    <w:rsid w:val="00C155DA"/>
    <w:rsid w:val="00C15C40"/>
    <w:rsid w:val="00C17529"/>
    <w:rsid w:val="00C2287E"/>
    <w:rsid w:val="00C22B04"/>
    <w:rsid w:val="00C23FE0"/>
    <w:rsid w:val="00C26C3B"/>
    <w:rsid w:val="00C30243"/>
    <w:rsid w:val="00C30264"/>
    <w:rsid w:val="00C41149"/>
    <w:rsid w:val="00C4131C"/>
    <w:rsid w:val="00C416F6"/>
    <w:rsid w:val="00C41892"/>
    <w:rsid w:val="00C4390B"/>
    <w:rsid w:val="00C4707B"/>
    <w:rsid w:val="00C51005"/>
    <w:rsid w:val="00C54CD4"/>
    <w:rsid w:val="00C5652E"/>
    <w:rsid w:val="00C56601"/>
    <w:rsid w:val="00C601E4"/>
    <w:rsid w:val="00C61C03"/>
    <w:rsid w:val="00C62ACC"/>
    <w:rsid w:val="00C705CE"/>
    <w:rsid w:val="00C70770"/>
    <w:rsid w:val="00C710E3"/>
    <w:rsid w:val="00C83878"/>
    <w:rsid w:val="00C85B1A"/>
    <w:rsid w:val="00C877B9"/>
    <w:rsid w:val="00C915A2"/>
    <w:rsid w:val="00C956CF"/>
    <w:rsid w:val="00C963C9"/>
    <w:rsid w:val="00CA2C80"/>
    <w:rsid w:val="00CA59A1"/>
    <w:rsid w:val="00CB1E91"/>
    <w:rsid w:val="00CB7228"/>
    <w:rsid w:val="00CB725A"/>
    <w:rsid w:val="00CC49F4"/>
    <w:rsid w:val="00CD2BC2"/>
    <w:rsid w:val="00CD4A93"/>
    <w:rsid w:val="00CD5D15"/>
    <w:rsid w:val="00CD6F05"/>
    <w:rsid w:val="00CE04CF"/>
    <w:rsid w:val="00CE68CF"/>
    <w:rsid w:val="00CE71C0"/>
    <w:rsid w:val="00CF25A9"/>
    <w:rsid w:val="00CF34DB"/>
    <w:rsid w:val="00CF5472"/>
    <w:rsid w:val="00CF6342"/>
    <w:rsid w:val="00D00FC4"/>
    <w:rsid w:val="00D04131"/>
    <w:rsid w:val="00D04A4C"/>
    <w:rsid w:val="00D0567D"/>
    <w:rsid w:val="00D06D68"/>
    <w:rsid w:val="00D1136F"/>
    <w:rsid w:val="00D16D90"/>
    <w:rsid w:val="00D24C4F"/>
    <w:rsid w:val="00D24C79"/>
    <w:rsid w:val="00D26132"/>
    <w:rsid w:val="00D2759C"/>
    <w:rsid w:val="00D30A5B"/>
    <w:rsid w:val="00D31E8B"/>
    <w:rsid w:val="00D34986"/>
    <w:rsid w:val="00D36FC5"/>
    <w:rsid w:val="00D4098D"/>
    <w:rsid w:val="00D44B55"/>
    <w:rsid w:val="00D4535E"/>
    <w:rsid w:val="00D45CE9"/>
    <w:rsid w:val="00D51AA6"/>
    <w:rsid w:val="00D65157"/>
    <w:rsid w:val="00D6698C"/>
    <w:rsid w:val="00D7185B"/>
    <w:rsid w:val="00D76EE3"/>
    <w:rsid w:val="00D854A6"/>
    <w:rsid w:val="00D85B9B"/>
    <w:rsid w:val="00D861BB"/>
    <w:rsid w:val="00D86880"/>
    <w:rsid w:val="00D86DD5"/>
    <w:rsid w:val="00D87E57"/>
    <w:rsid w:val="00D9165E"/>
    <w:rsid w:val="00DB1452"/>
    <w:rsid w:val="00DB74F9"/>
    <w:rsid w:val="00DC0A6C"/>
    <w:rsid w:val="00DC2C62"/>
    <w:rsid w:val="00DC443F"/>
    <w:rsid w:val="00DC4A8F"/>
    <w:rsid w:val="00DC545B"/>
    <w:rsid w:val="00DC7857"/>
    <w:rsid w:val="00DD0BF1"/>
    <w:rsid w:val="00DD1673"/>
    <w:rsid w:val="00DD30AE"/>
    <w:rsid w:val="00DD5EA5"/>
    <w:rsid w:val="00DD64E3"/>
    <w:rsid w:val="00DD6B3F"/>
    <w:rsid w:val="00DD7101"/>
    <w:rsid w:val="00DE0E6D"/>
    <w:rsid w:val="00DE446F"/>
    <w:rsid w:val="00DE5FF1"/>
    <w:rsid w:val="00DE6965"/>
    <w:rsid w:val="00DE6E13"/>
    <w:rsid w:val="00DEE1BC"/>
    <w:rsid w:val="00DF17A5"/>
    <w:rsid w:val="00DF1A6E"/>
    <w:rsid w:val="00DF5A64"/>
    <w:rsid w:val="00DF6C27"/>
    <w:rsid w:val="00E00045"/>
    <w:rsid w:val="00E0085E"/>
    <w:rsid w:val="00E00C76"/>
    <w:rsid w:val="00E06223"/>
    <w:rsid w:val="00E10E38"/>
    <w:rsid w:val="00E10ECE"/>
    <w:rsid w:val="00E11790"/>
    <w:rsid w:val="00E15015"/>
    <w:rsid w:val="00E153AC"/>
    <w:rsid w:val="00E1737D"/>
    <w:rsid w:val="00E17750"/>
    <w:rsid w:val="00E23A3C"/>
    <w:rsid w:val="00E24CD8"/>
    <w:rsid w:val="00E25181"/>
    <w:rsid w:val="00E27430"/>
    <w:rsid w:val="00E27BD8"/>
    <w:rsid w:val="00E4280B"/>
    <w:rsid w:val="00E42C3C"/>
    <w:rsid w:val="00E43141"/>
    <w:rsid w:val="00E43913"/>
    <w:rsid w:val="00E45906"/>
    <w:rsid w:val="00E465E8"/>
    <w:rsid w:val="00E468A7"/>
    <w:rsid w:val="00E5583D"/>
    <w:rsid w:val="00E55F88"/>
    <w:rsid w:val="00E56B97"/>
    <w:rsid w:val="00E6101F"/>
    <w:rsid w:val="00E61CEB"/>
    <w:rsid w:val="00E710F1"/>
    <w:rsid w:val="00E71A23"/>
    <w:rsid w:val="00E71CB3"/>
    <w:rsid w:val="00E72AB0"/>
    <w:rsid w:val="00E746F0"/>
    <w:rsid w:val="00E74FCE"/>
    <w:rsid w:val="00E756EB"/>
    <w:rsid w:val="00E80572"/>
    <w:rsid w:val="00E8196D"/>
    <w:rsid w:val="00E84023"/>
    <w:rsid w:val="00E84AA4"/>
    <w:rsid w:val="00E8737B"/>
    <w:rsid w:val="00E90C2A"/>
    <w:rsid w:val="00E90FEA"/>
    <w:rsid w:val="00E91128"/>
    <w:rsid w:val="00E93130"/>
    <w:rsid w:val="00E95F59"/>
    <w:rsid w:val="00E96EF2"/>
    <w:rsid w:val="00EA3FC9"/>
    <w:rsid w:val="00EA448D"/>
    <w:rsid w:val="00EA7A96"/>
    <w:rsid w:val="00EB19AD"/>
    <w:rsid w:val="00EB2996"/>
    <w:rsid w:val="00EB31BC"/>
    <w:rsid w:val="00EB575F"/>
    <w:rsid w:val="00EB5975"/>
    <w:rsid w:val="00EC0B4E"/>
    <w:rsid w:val="00EC149A"/>
    <w:rsid w:val="00EC4E78"/>
    <w:rsid w:val="00EC5CAB"/>
    <w:rsid w:val="00EC6F6F"/>
    <w:rsid w:val="00EC742B"/>
    <w:rsid w:val="00EC7DCA"/>
    <w:rsid w:val="00ED2CD2"/>
    <w:rsid w:val="00ED54C6"/>
    <w:rsid w:val="00ED6237"/>
    <w:rsid w:val="00EE01DA"/>
    <w:rsid w:val="00EE541C"/>
    <w:rsid w:val="00EE63D1"/>
    <w:rsid w:val="00EE7406"/>
    <w:rsid w:val="00EE78B9"/>
    <w:rsid w:val="00EF213B"/>
    <w:rsid w:val="00EF25A9"/>
    <w:rsid w:val="00EF2B48"/>
    <w:rsid w:val="00EF2F57"/>
    <w:rsid w:val="00F0306A"/>
    <w:rsid w:val="00F03AFA"/>
    <w:rsid w:val="00F126BE"/>
    <w:rsid w:val="00F143CC"/>
    <w:rsid w:val="00F14B40"/>
    <w:rsid w:val="00F175B5"/>
    <w:rsid w:val="00F22E61"/>
    <w:rsid w:val="00F26205"/>
    <w:rsid w:val="00F26D41"/>
    <w:rsid w:val="00F34A87"/>
    <w:rsid w:val="00F35618"/>
    <w:rsid w:val="00F359EA"/>
    <w:rsid w:val="00F35DBA"/>
    <w:rsid w:val="00F36764"/>
    <w:rsid w:val="00F42E35"/>
    <w:rsid w:val="00F43A83"/>
    <w:rsid w:val="00F43D07"/>
    <w:rsid w:val="00F44AB9"/>
    <w:rsid w:val="00F46A89"/>
    <w:rsid w:val="00F51AD6"/>
    <w:rsid w:val="00F51F2A"/>
    <w:rsid w:val="00F5300C"/>
    <w:rsid w:val="00F56988"/>
    <w:rsid w:val="00F56AF4"/>
    <w:rsid w:val="00F56BB9"/>
    <w:rsid w:val="00F6135B"/>
    <w:rsid w:val="00F63B99"/>
    <w:rsid w:val="00F6489E"/>
    <w:rsid w:val="00F658AF"/>
    <w:rsid w:val="00F7077A"/>
    <w:rsid w:val="00F7348B"/>
    <w:rsid w:val="00F73F1D"/>
    <w:rsid w:val="00F8163B"/>
    <w:rsid w:val="00F830E4"/>
    <w:rsid w:val="00F90178"/>
    <w:rsid w:val="00F91A06"/>
    <w:rsid w:val="00FA026B"/>
    <w:rsid w:val="00FA2184"/>
    <w:rsid w:val="00FA4E42"/>
    <w:rsid w:val="00FA5FBE"/>
    <w:rsid w:val="00FA7889"/>
    <w:rsid w:val="00FB0B7D"/>
    <w:rsid w:val="00FB0B93"/>
    <w:rsid w:val="00FB3D58"/>
    <w:rsid w:val="00FB61FB"/>
    <w:rsid w:val="00FB7BCF"/>
    <w:rsid w:val="00FC10E5"/>
    <w:rsid w:val="00FC1B67"/>
    <w:rsid w:val="00FC272A"/>
    <w:rsid w:val="00FC4489"/>
    <w:rsid w:val="00FC78B8"/>
    <w:rsid w:val="00FD012F"/>
    <w:rsid w:val="00FD3226"/>
    <w:rsid w:val="00FD3F17"/>
    <w:rsid w:val="00FD3FEF"/>
    <w:rsid w:val="00FD4339"/>
    <w:rsid w:val="00FD7285"/>
    <w:rsid w:val="00FE1B1F"/>
    <w:rsid w:val="00FE2F7C"/>
    <w:rsid w:val="00FF4B64"/>
    <w:rsid w:val="00FF7E55"/>
    <w:rsid w:val="0275DA04"/>
    <w:rsid w:val="0406BC57"/>
    <w:rsid w:val="049E8C97"/>
    <w:rsid w:val="04AAB2FD"/>
    <w:rsid w:val="0C68E495"/>
    <w:rsid w:val="0E026709"/>
    <w:rsid w:val="11A42689"/>
    <w:rsid w:val="14161A76"/>
    <w:rsid w:val="16B96DEC"/>
    <w:rsid w:val="18AD9925"/>
    <w:rsid w:val="18C1D336"/>
    <w:rsid w:val="1B33A5E5"/>
    <w:rsid w:val="1C05B45F"/>
    <w:rsid w:val="1FDDC067"/>
    <w:rsid w:val="20EADE41"/>
    <w:rsid w:val="21FA4769"/>
    <w:rsid w:val="2287953A"/>
    <w:rsid w:val="24213E9C"/>
    <w:rsid w:val="245A8AFD"/>
    <w:rsid w:val="24C6D456"/>
    <w:rsid w:val="260E5854"/>
    <w:rsid w:val="26131008"/>
    <w:rsid w:val="261F0755"/>
    <w:rsid w:val="263E31A7"/>
    <w:rsid w:val="269F8655"/>
    <w:rsid w:val="27BBA579"/>
    <w:rsid w:val="28058A7E"/>
    <w:rsid w:val="28FDED5C"/>
    <w:rsid w:val="2BB7BB68"/>
    <w:rsid w:val="2D5DE4D3"/>
    <w:rsid w:val="303F0B15"/>
    <w:rsid w:val="36FD08F1"/>
    <w:rsid w:val="382A4493"/>
    <w:rsid w:val="393A0991"/>
    <w:rsid w:val="397399F8"/>
    <w:rsid w:val="3A0EA58F"/>
    <w:rsid w:val="3A44C8CA"/>
    <w:rsid w:val="3D14525B"/>
    <w:rsid w:val="3E7B1C05"/>
    <w:rsid w:val="3EE4EDA0"/>
    <w:rsid w:val="3F49CB7E"/>
    <w:rsid w:val="4079E0A3"/>
    <w:rsid w:val="42E639C4"/>
    <w:rsid w:val="44B2D648"/>
    <w:rsid w:val="458CBEF8"/>
    <w:rsid w:val="45D5DE7E"/>
    <w:rsid w:val="4615722B"/>
    <w:rsid w:val="46BA4ED6"/>
    <w:rsid w:val="48CF40F4"/>
    <w:rsid w:val="48E7A256"/>
    <w:rsid w:val="4C6DDDBC"/>
    <w:rsid w:val="4EA9DD85"/>
    <w:rsid w:val="4EE5F596"/>
    <w:rsid w:val="5094DBF5"/>
    <w:rsid w:val="539E7F73"/>
    <w:rsid w:val="560D3CAF"/>
    <w:rsid w:val="58E9DB94"/>
    <w:rsid w:val="59DC8D33"/>
    <w:rsid w:val="5B5726DE"/>
    <w:rsid w:val="5CB41EA9"/>
    <w:rsid w:val="5D83E491"/>
    <w:rsid w:val="5E12C428"/>
    <w:rsid w:val="5E71EEA7"/>
    <w:rsid w:val="5FCBC130"/>
    <w:rsid w:val="5FE5538B"/>
    <w:rsid w:val="5FFD8065"/>
    <w:rsid w:val="616AE6E7"/>
    <w:rsid w:val="6259B1F7"/>
    <w:rsid w:val="641316EA"/>
    <w:rsid w:val="65E36AD5"/>
    <w:rsid w:val="660A7761"/>
    <w:rsid w:val="66F6799D"/>
    <w:rsid w:val="6B3D20BB"/>
    <w:rsid w:val="6BFD212F"/>
    <w:rsid w:val="6C5E34C9"/>
    <w:rsid w:val="6F4D271A"/>
    <w:rsid w:val="72E88A3A"/>
    <w:rsid w:val="760F9719"/>
    <w:rsid w:val="7843C749"/>
    <w:rsid w:val="78C247EA"/>
    <w:rsid w:val="79013BCB"/>
    <w:rsid w:val="7C80E299"/>
    <w:rsid w:val="7D8C2B0D"/>
    <w:rsid w:val="7FCE659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6E58"/>
    <w:pPr>
      <w:tabs>
        <w:tab w:val="left" w:pos="3572"/>
      </w:tabs>
      <w:spacing w:line="330" w:lineRule="atLeast"/>
    </w:pPr>
    <w:rPr>
      <w:rFonts w:cs="Times New Roman (Textkörper CS)"/>
      <w:color w:val="000000"/>
      <w:sz w:val="22"/>
    </w:rPr>
  </w:style>
  <w:style w:type="paragraph" w:styleId="Titolo1">
    <w:name w:val="heading 1"/>
    <w:basedOn w:val="Normale"/>
    <w:next w:val="Normale"/>
    <w:link w:val="Titolo1Carattere"/>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itolo2">
    <w:name w:val="heading 2"/>
    <w:basedOn w:val="Titolo1"/>
    <w:next w:val="Flietext"/>
    <w:link w:val="Titolo2Carattere"/>
    <w:uiPriority w:val="9"/>
    <w:unhideWhenUsed/>
    <w:rsid w:val="007C1F06"/>
    <w:pPr>
      <w:numPr>
        <w:ilvl w:val="1"/>
      </w:numPr>
      <w:spacing w:line="260" w:lineRule="atLeast"/>
      <w:ind w:left="1021" w:hanging="1021"/>
      <w:outlineLvl w:val="1"/>
    </w:pPr>
    <w:rPr>
      <w:sz w:val="20"/>
      <w:szCs w:val="26"/>
    </w:rPr>
  </w:style>
  <w:style w:type="paragraph" w:styleId="Titolo3">
    <w:name w:val="heading 3"/>
    <w:basedOn w:val="Normale"/>
    <w:next w:val="Normale"/>
    <w:link w:val="Titolo3Carattere"/>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itolo4">
    <w:name w:val="heading 4"/>
    <w:basedOn w:val="Normale"/>
    <w:next w:val="Normale"/>
    <w:link w:val="Titolo4Carattere"/>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itolo5">
    <w:name w:val="heading 5"/>
    <w:basedOn w:val="Normale"/>
    <w:next w:val="Normale"/>
    <w:link w:val="Titolo5Carattere"/>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itolo6">
    <w:name w:val="heading 6"/>
    <w:basedOn w:val="Normale"/>
    <w:next w:val="Normale"/>
    <w:link w:val="Titolo6Carattere"/>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itolo7">
    <w:name w:val="heading 7"/>
    <w:basedOn w:val="Normale"/>
    <w:next w:val="Normale"/>
    <w:link w:val="Titolo7Carattere"/>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itolo8">
    <w:name w:val="heading 8"/>
    <w:basedOn w:val="Normale"/>
    <w:next w:val="Normale"/>
    <w:link w:val="Titolo8Carattere"/>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itolo9">
    <w:name w:val="heading 9"/>
    <w:basedOn w:val="Normale"/>
    <w:next w:val="Normale"/>
    <w:link w:val="Titolo9Carattere"/>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Pidipagina"/>
    <w:link w:val="IntestazioneCarattere"/>
    <w:uiPriority w:val="99"/>
    <w:unhideWhenUsed/>
    <w:rsid w:val="005218C8"/>
    <w:pPr>
      <w:tabs>
        <w:tab w:val="clear" w:pos="4536"/>
      </w:tabs>
    </w:pPr>
  </w:style>
  <w:style w:type="character" w:customStyle="1" w:styleId="IntestazioneCarattere">
    <w:name w:val="Intestazione Carattere"/>
    <w:basedOn w:val="Carpredefinitoparagrafo"/>
    <w:link w:val="Intestazione"/>
    <w:uiPriority w:val="99"/>
    <w:rsid w:val="005218C8"/>
    <w:rPr>
      <w:rFonts w:cs="Times New Roman (Textkörper CS)"/>
      <w:b/>
      <w:bCs/>
      <w:noProof/>
      <w:color w:val="000000"/>
      <w:sz w:val="14"/>
      <w:lang w:eastAsia="de-DE"/>
    </w:rPr>
  </w:style>
  <w:style w:type="paragraph" w:styleId="Pidipagina">
    <w:name w:val="footer"/>
    <w:basedOn w:val="Normale"/>
    <w:link w:val="PidipaginaCarattere"/>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dipaginaCarattere">
    <w:name w:val="Piè di pagina Carattere"/>
    <w:basedOn w:val="Carpredefinitoparagrafo"/>
    <w:link w:val="Pidipagina"/>
    <w:uiPriority w:val="99"/>
    <w:rsid w:val="005218C8"/>
    <w:rPr>
      <w:rFonts w:cs="Times New Roman (Textkörper CS)"/>
      <w:b/>
      <w:bCs/>
      <w:noProof/>
      <w:color w:val="000000"/>
      <w:sz w:val="14"/>
      <w:lang w:eastAsia="de-DE"/>
    </w:rPr>
  </w:style>
  <w:style w:type="character" w:customStyle="1" w:styleId="Fettung">
    <w:name w:val="Fettung"/>
    <w:basedOn w:val="Carpredefinitoparagrafo"/>
    <w:uiPriority w:val="1"/>
    <w:qFormat/>
    <w:rsid w:val="00FC272A"/>
    <w:rPr>
      <w:b/>
      <w:spacing w:val="-2"/>
      <w:w w:val="101"/>
    </w:rPr>
  </w:style>
  <w:style w:type="paragraph" w:customStyle="1" w:styleId="BriefdatenAngaben">
    <w:name w:val="Briefdaten_Angaben"/>
    <w:basedOn w:val="Normale"/>
    <w:rsid w:val="000D4047"/>
    <w:rPr>
      <w:spacing w:val="4"/>
      <w:sz w:val="14"/>
      <w:szCs w:val="14"/>
    </w:rPr>
  </w:style>
  <w:style w:type="paragraph" w:customStyle="1" w:styleId="EinfAbs">
    <w:name w:val="[Einf. Abs.]"/>
    <w:basedOn w:val="Normale"/>
    <w:uiPriority w:val="99"/>
    <w:rsid w:val="000D4047"/>
    <w:pPr>
      <w:autoSpaceDE w:val="0"/>
      <w:autoSpaceDN w:val="0"/>
      <w:adjustRightInd w:val="0"/>
      <w:spacing w:line="288" w:lineRule="auto"/>
      <w:textAlignment w:val="center"/>
    </w:pPr>
    <w:rPr>
      <w:rFonts w:cs="Minion Pro"/>
    </w:rPr>
  </w:style>
  <w:style w:type="paragraph" w:styleId="Testofumetto">
    <w:name w:val="Balloon Text"/>
    <w:basedOn w:val="Normale"/>
    <w:link w:val="TestofumettoCarattere"/>
    <w:uiPriority w:val="99"/>
    <w:semiHidden/>
    <w:unhideWhenUsed/>
    <w:rsid w:val="00726BFA"/>
    <w:pPr>
      <w:spacing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e"/>
    <w:rsid w:val="001D697E"/>
    <w:pPr>
      <w:spacing w:line="240" w:lineRule="auto"/>
    </w:pPr>
    <w:rPr>
      <w:w w:val="101"/>
    </w:rPr>
  </w:style>
  <w:style w:type="paragraph" w:customStyle="1" w:styleId="Tabellenvorgaben">
    <w:name w:val="Tabellenvorgaben"/>
    <w:basedOn w:val="Normale"/>
    <w:rsid w:val="001935AE"/>
    <w:pPr>
      <w:spacing w:line="240" w:lineRule="auto"/>
    </w:pPr>
    <w:rPr>
      <w:spacing w:val="2"/>
      <w:w w:val="101"/>
      <w:sz w:val="16"/>
      <w:szCs w:val="16"/>
    </w:rPr>
  </w:style>
  <w:style w:type="paragraph" w:customStyle="1" w:styleId="Bild">
    <w:name w:val="Bild"/>
    <w:basedOn w:val="Normale"/>
    <w:qFormat/>
    <w:rsid w:val="001A297C"/>
    <w:pPr>
      <w:framePr w:wrap="around" w:vAnchor="page" w:hAnchor="page" w:x="625" w:y="2212"/>
      <w:spacing w:line="240" w:lineRule="auto"/>
      <w:suppressOverlap/>
    </w:pPr>
  </w:style>
  <w:style w:type="paragraph" w:customStyle="1" w:styleId="Titel-Headline">
    <w:name w:val="Titel-Headline"/>
    <w:basedOn w:val="Normale"/>
    <w:qFormat/>
    <w:rsid w:val="00064547"/>
    <w:pPr>
      <w:spacing w:after="1340" w:line="720" w:lineRule="atLeast"/>
    </w:pPr>
    <w:rPr>
      <w:b/>
      <w:color w:val="00468E" w:themeColor="accent1"/>
      <w:sz w:val="60"/>
    </w:rPr>
  </w:style>
  <w:style w:type="paragraph" w:customStyle="1" w:styleId="Titel-Kontakt">
    <w:name w:val="Titel-Kontakt"/>
    <w:basedOn w:val="Normale"/>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e"/>
    <w:qFormat/>
    <w:rsid w:val="00064547"/>
    <w:pPr>
      <w:spacing w:after="560" w:line="400" w:lineRule="atLeast"/>
    </w:pPr>
    <w:rPr>
      <w:b/>
      <w:color w:val="00468E" w:themeColor="accent1"/>
      <w:sz w:val="34"/>
      <w:szCs w:val="30"/>
    </w:rPr>
  </w:style>
  <w:style w:type="paragraph" w:customStyle="1" w:styleId="nderungsdienst-Text">
    <w:name w:val="Änderungsdienst-Text"/>
    <w:basedOn w:val="Normale"/>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itolo1Carattere">
    <w:name w:val="Titolo 1 Carattere"/>
    <w:basedOn w:val="Carpredefinitoparagrafo"/>
    <w:link w:val="Titolo1"/>
    <w:uiPriority w:val="9"/>
    <w:rsid w:val="00626A28"/>
    <w:rPr>
      <w:rFonts w:asciiTheme="majorHAnsi" w:eastAsiaTheme="majorEastAsia" w:hAnsiTheme="majorHAnsi" w:cstheme="majorBidi"/>
      <w:b/>
      <w:color w:val="00468E" w:themeColor="accent1"/>
      <w:szCs w:val="32"/>
    </w:rPr>
  </w:style>
  <w:style w:type="character" w:customStyle="1" w:styleId="Titolo2Carattere">
    <w:name w:val="Titolo 2 Carattere"/>
    <w:basedOn w:val="Carpredefinitoparagrafo"/>
    <w:link w:val="Tito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e"/>
    <w:qFormat/>
    <w:rsid w:val="00521CF5"/>
  </w:style>
  <w:style w:type="paragraph" w:styleId="Paragrafoelenco">
    <w:name w:val="List Paragraph"/>
    <w:basedOn w:val="Normale"/>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itolo3Carattere">
    <w:name w:val="Titolo 3 Carattere"/>
    <w:basedOn w:val="Carpredefinitoparagrafo"/>
    <w:link w:val="Titolo3"/>
    <w:uiPriority w:val="9"/>
    <w:rsid w:val="00581C8C"/>
    <w:rPr>
      <w:rFonts w:asciiTheme="majorHAnsi" w:eastAsiaTheme="majorEastAsia" w:hAnsiTheme="majorHAnsi" w:cstheme="majorBidi"/>
      <w:b/>
      <w:color w:val="00468E" w:themeColor="accent1"/>
      <w:sz w:val="20"/>
    </w:rPr>
  </w:style>
  <w:style w:type="character" w:customStyle="1" w:styleId="Titolo4Carattere">
    <w:name w:val="Titolo 4 Carattere"/>
    <w:basedOn w:val="Carpredefinitoparagrafo"/>
    <w:link w:val="Titolo4"/>
    <w:uiPriority w:val="9"/>
    <w:rsid w:val="00933B86"/>
    <w:rPr>
      <w:rFonts w:asciiTheme="majorHAnsi" w:eastAsiaTheme="majorEastAsia" w:hAnsiTheme="majorHAnsi" w:cstheme="majorBidi"/>
      <w:b/>
      <w:iCs/>
      <w:color w:val="00468E" w:themeColor="accent1"/>
      <w:sz w:val="20"/>
    </w:rPr>
  </w:style>
  <w:style w:type="character" w:customStyle="1" w:styleId="Titolo5Carattere">
    <w:name w:val="Titolo 5 Carattere"/>
    <w:basedOn w:val="Carpredefinitoparagrafo"/>
    <w:link w:val="Titolo5"/>
    <w:uiPriority w:val="9"/>
    <w:semiHidden/>
    <w:rsid w:val="00494EE7"/>
    <w:rPr>
      <w:rFonts w:asciiTheme="majorHAnsi" w:eastAsiaTheme="majorEastAsia" w:hAnsiTheme="majorHAnsi" w:cstheme="majorBidi"/>
      <w:color w:val="00346A" w:themeColor="accent1" w:themeShade="BF"/>
      <w:sz w:val="20"/>
    </w:rPr>
  </w:style>
  <w:style w:type="character" w:customStyle="1" w:styleId="Titolo6Carattere">
    <w:name w:val="Titolo 6 Carattere"/>
    <w:basedOn w:val="Carpredefinitoparagrafo"/>
    <w:link w:val="Titolo6"/>
    <w:uiPriority w:val="9"/>
    <w:semiHidden/>
    <w:rsid w:val="00494EE7"/>
    <w:rPr>
      <w:rFonts w:asciiTheme="majorHAnsi" w:eastAsiaTheme="majorEastAsia" w:hAnsiTheme="majorHAnsi" w:cstheme="majorBidi"/>
      <w:color w:val="002246" w:themeColor="accent1" w:themeShade="7F"/>
      <w:sz w:val="20"/>
    </w:rPr>
  </w:style>
  <w:style w:type="character" w:customStyle="1" w:styleId="Titolo7Carattere">
    <w:name w:val="Titolo 7 Carattere"/>
    <w:basedOn w:val="Carpredefinitoparagrafo"/>
    <w:link w:val="Tito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itolo8Carattere">
    <w:name w:val="Titolo 8 Carattere"/>
    <w:basedOn w:val="Carpredefinitoparagrafo"/>
    <w:link w:val="Tito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itolo9Carattere">
    <w:name w:val="Titolo 9 Carattere"/>
    <w:basedOn w:val="Carpredefinitoparagrafo"/>
    <w:link w:val="Tito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e"/>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itolosommario">
    <w:name w:val="TOC Heading"/>
    <w:basedOn w:val="Titolo1"/>
    <w:next w:val="Normale"/>
    <w:uiPriority w:val="39"/>
    <w:unhideWhenUsed/>
    <w:rsid w:val="00A97E72"/>
    <w:pPr>
      <w:numPr>
        <w:numId w:val="0"/>
      </w:numPr>
      <w:spacing w:before="480" w:after="0" w:line="276" w:lineRule="auto"/>
      <w:outlineLvl w:val="9"/>
    </w:pPr>
    <w:rPr>
      <w:bCs/>
      <w:sz w:val="28"/>
      <w:szCs w:val="28"/>
      <w:lang w:eastAsia="de-DE"/>
    </w:rPr>
  </w:style>
  <w:style w:type="paragraph" w:styleId="Sommario1">
    <w:name w:val="toc 1"/>
    <w:basedOn w:val="Normale"/>
    <w:next w:val="Normale"/>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Sommario2">
    <w:name w:val="toc 2"/>
    <w:basedOn w:val="Normale"/>
    <w:next w:val="Normale"/>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Sommario3">
    <w:name w:val="toc 3"/>
    <w:basedOn w:val="Normale"/>
    <w:next w:val="Normale"/>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Collegamentoipertestuale">
    <w:name w:val="Hyperlink"/>
    <w:basedOn w:val="Carpredefinitoparagrafo"/>
    <w:uiPriority w:val="99"/>
    <w:unhideWhenUsed/>
    <w:rsid w:val="00A97E72"/>
    <w:rPr>
      <w:color w:val="000000" w:themeColor="hyperlink"/>
      <w:u w:val="single"/>
    </w:rPr>
  </w:style>
  <w:style w:type="paragraph" w:styleId="Sommario4">
    <w:name w:val="toc 4"/>
    <w:basedOn w:val="Normale"/>
    <w:next w:val="Normale"/>
    <w:autoRedefine/>
    <w:uiPriority w:val="39"/>
    <w:unhideWhenUsed/>
    <w:rsid w:val="00645074"/>
    <w:pPr>
      <w:tabs>
        <w:tab w:val="clear" w:pos="3572"/>
      </w:tabs>
    </w:pPr>
    <w:rPr>
      <w:rFonts w:cs="Arial (Textkörper)"/>
      <w:b/>
      <w:color w:val="00468E" w:themeColor="accent1"/>
      <w:szCs w:val="22"/>
    </w:rPr>
  </w:style>
  <w:style w:type="paragraph" w:styleId="Sommario5">
    <w:name w:val="toc 5"/>
    <w:basedOn w:val="Normale"/>
    <w:next w:val="Normale"/>
    <w:autoRedefine/>
    <w:uiPriority w:val="39"/>
    <w:semiHidden/>
    <w:unhideWhenUsed/>
    <w:rsid w:val="00A97E72"/>
    <w:pPr>
      <w:tabs>
        <w:tab w:val="clear" w:pos="3572"/>
      </w:tabs>
    </w:pPr>
    <w:rPr>
      <w:rFonts w:cstheme="minorHAnsi"/>
      <w:szCs w:val="22"/>
    </w:rPr>
  </w:style>
  <w:style w:type="paragraph" w:styleId="Sommario6">
    <w:name w:val="toc 6"/>
    <w:basedOn w:val="Normale"/>
    <w:next w:val="Normale"/>
    <w:autoRedefine/>
    <w:uiPriority w:val="39"/>
    <w:semiHidden/>
    <w:unhideWhenUsed/>
    <w:rsid w:val="00A97E72"/>
    <w:pPr>
      <w:tabs>
        <w:tab w:val="clear" w:pos="3572"/>
      </w:tabs>
    </w:pPr>
    <w:rPr>
      <w:rFonts w:cstheme="minorHAnsi"/>
      <w:szCs w:val="22"/>
    </w:rPr>
  </w:style>
  <w:style w:type="paragraph" w:styleId="Sommario7">
    <w:name w:val="toc 7"/>
    <w:basedOn w:val="Normale"/>
    <w:next w:val="Normale"/>
    <w:autoRedefine/>
    <w:uiPriority w:val="39"/>
    <w:semiHidden/>
    <w:unhideWhenUsed/>
    <w:rsid w:val="00A97E72"/>
    <w:pPr>
      <w:tabs>
        <w:tab w:val="clear" w:pos="3572"/>
      </w:tabs>
    </w:pPr>
    <w:rPr>
      <w:rFonts w:cstheme="minorHAnsi"/>
      <w:szCs w:val="22"/>
    </w:rPr>
  </w:style>
  <w:style w:type="paragraph" w:styleId="Sommario8">
    <w:name w:val="toc 8"/>
    <w:basedOn w:val="Normale"/>
    <w:next w:val="Normale"/>
    <w:autoRedefine/>
    <w:uiPriority w:val="39"/>
    <w:semiHidden/>
    <w:unhideWhenUsed/>
    <w:rsid w:val="00A97E72"/>
    <w:pPr>
      <w:tabs>
        <w:tab w:val="clear" w:pos="3572"/>
      </w:tabs>
    </w:pPr>
    <w:rPr>
      <w:rFonts w:cstheme="minorHAnsi"/>
      <w:szCs w:val="22"/>
    </w:rPr>
  </w:style>
  <w:style w:type="paragraph" w:styleId="Sommario9">
    <w:name w:val="toc 9"/>
    <w:basedOn w:val="Normale"/>
    <w:next w:val="Normale"/>
    <w:autoRedefine/>
    <w:uiPriority w:val="39"/>
    <w:semiHidden/>
    <w:unhideWhenUsed/>
    <w:rsid w:val="00A97E72"/>
    <w:pPr>
      <w:tabs>
        <w:tab w:val="clear" w:pos="3572"/>
      </w:tabs>
    </w:pPr>
    <w:rPr>
      <w:rFonts w:cstheme="minorHAnsi"/>
      <w:szCs w:val="22"/>
    </w:rPr>
  </w:style>
  <w:style w:type="paragraph" w:customStyle="1" w:styleId="Details">
    <w:name w:val="Details"/>
    <w:basedOn w:val="Normale"/>
    <w:rsid w:val="00F830E4"/>
    <w:pPr>
      <w:spacing w:line="240" w:lineRule="atLeast"/>
    </w:pPr>
    <w:rPr>
      <w:b/>
      <w:bCs/>
      <w:color w:val="525F6B" w:themeColor="text1"/>
      <w:sz w:val="18"/>
      <w:szCs w:val="18"/>
    </w:rPr>
  </w:style>
  <w:style w:type="paragraph" w:customStyle="1" w:styleId="Kontaktdaten">
    <w:name w:val="Kontaktdaten"/>
    <w:basedOn w:val="Normale"/>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Carpredefinitoparagrafo"/>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NichtaufgelsteErwhnung1">
    <w:name w:val="Nicht aufgelöste Erwähnung1"/>
    <w:basedOn w:val="Carpredefinitoparagrafo"/>
    <w:uiPriority w:val="99"/>
    <w:semiHidden/>
    <w:unhideWhenUsed/>
    <w:rsid w:val="000A32FA"/>
    <w:rPr>
      <w:color w:val="605E5C"/>
      <w:shd w:val="clear" w:color="auto" w:fill="E1DFDD"/>
    </w:rPr>
  </w:style>
  <w:style w:type="paragraph" w:customStyle="1" w:styleId="paragraph">
    <w:name w:val="paragraph"/>
    <w:basedOn w:val="Normale"/>
    <w:rsid w:val="003B667D"/>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Carpredefinitoparagrafo"/>
    <w:rsid w:val="003B667D"/>
  </w:style>
  <w:style w:type="character" w:styleId="Rimandocommento">
    <w:name w:val="annotation reference"/>
    <w:basedOn w:val="Carpredefinitoparagrafo"/>
    <w:uiPriority w:val="99"/>
    <w:semiHidden/>
    <w:unhideWhenUsed/>
    <w:rsid w:val="00E27BD8"/>
    <w:rPr>
      <w:sz w:val="16"/>
      <w:szCs w:val="16"/>
    </w:rPr>
  </w:style>
  <w:style w:type="paragraph" w:styleId="Testocommento">
    <w:name w:val="annotation text"/>
    <w:basedOn w:val="Normale"/>
    <w:link w:val="TestocommentoCarattere"/>
    <w:uiPriority w:val="99"/>
    <w:unhideWhenUsed/>
    <w:rsid w:val="00E27BD8"/>
    <w:pPr>
      <w:spacing w:line="240" w:lineRule="auto"/>
    </w:pPr>
    <w:rPr>
      <w:sz w:val="20"/>
      <w:szCs w:val="20"/>
    </w:rPr>
  </w:style>
  <w:style w:type="character" w:customStyle="1" w:styleId="TestocommentoCarattere">
    <w:name w:val="Testo commento Carattere"/>
    <w:basedOn w:val="Carpredefinitoparagrafo"/>
    <w:link w:val="Testocommento"/>
    <w:uiPriority w:val="99"/>
    <w:rsid w:val="00E27BD8"/>
    <w:rPr>
      <w:rFonts w:cs="Times New Roman (Textkörper CS)"/>
      <w:color w:val="000000"/>
      <w:sz w:val="20"/>
      <w:szCs w:val="20"/>
    </w:rPr>
  </w:style>
  <w:style w:type="paragraph" w:styleId="Soggettocommento">
    <w:name w:val="annotation subject"/>
    <w:basedOn w:val="Testocommento"/>
    <w:next w:val="Testocommento"/>
    <w:link w:val="SoggettocommentoCarattere"/>
    <w:uiPriority w:val="99"/>
    <w:semiHidden/>
    <w:unhideWhenUsed/>
    <w:rsid w:val="00E27BD8"/>
    <w:rPr>
      <w:b/>
      <w:bCs/>
    </w:rPr>
  </w:style>
  <w:style w:type="character" w:customStyle="1" w:styleId="SoggettocommentoCarattere">
    <w:name w:val="Soggetto commento Carattere"/>
    <w:basedOn w:val="TestocommentoCarattere"/>
    <w:link w:val="Soggettocommento"/>
    <w:uiPriority w:val="99"/>
    <w:semiHidden/>
    <w:rsid w:val="00E27BD8"/>
    <w:rPr>
      <w:rFonts w:cs="Times New Roman (Textkörper CS)"/>
      <w:b/>
      <w:bCs/>
      <w:color w:val="000000"/>
      <w:sz w:val="20"/>
      <w:szCs w:val="20"/>
    </w:rPr>
  </w:style>
  <w:style w:type="character" w:customStyle="1" w:styleId="DisclaimerZchn">
    <w:name w:val="Disclaimer Zchn"/>
    <w:basedOn w:val="Carpredefinitoparagrafo"/>
    <w:link w:val="Disclaimer"/>
    <w:locked/>
    <w:rsid w:val="00A72B8E"/>
    <w:rPr>
      <w:rFonts w:ascii="Arial" w:hAnsi="Arial" w:cs="Arial"/>
      <w:color w:val="525F6B"/>
      <w:lang w:eastAsia="ja-JP"/>
    </w:rPr>
  </w:style>
  <w:style w:type="paragraph" w:customStyle="1" w:styleId="Disclaimer">
    <w:name w:val="Disclaimer"/>
    <w:basedOn w:val="Normale"/>
    <w:link w:val="DisclaimerZchn"/>
    <w:qFormat/>
    <w:rsid w:val="00A72B8E"/>
    <w:pPr>
      <w:tabs>
        <w:tab w:val="clear" w:pos="3572"/>
      </w:tabs>
      <w:spacing w:line="240" w:lineRule="auto"/>
    </w:pPr>
    <w:rPr>
      <w:rFonts w:ascii="Arial" w:hAnsi="Arial" w:cs="Arial"/>
      <w:color w:val="525F6B"/>
      <w:sz w:val="24"/>
      <w:lang w:eastAsia="ja-JP"/>
    </w:rPr>
  </w:style>
  <w:style w:type="paragraph" w:styleId="Revisione">
    <w:name w:val="Revision"/>
    <w:hidden/>
    <w:uiPriority w:val="99"/>
    <w:semiHidden/>
    <w:rsid w:val="001E33EC"/>
    <w:rPr>
      <w:rFonts w:cs="Times New Roman (Textkörper CS)"/>
      <w:color w:val="000000"/>
      <w:sz w:val="22"/>
    </w:rPr>
  </w:style>
  <w:style w:type="character" w:customStyle="1" w:styleId="eop">
    <w:name w:val="eop"/>
    <w:basedOn w:val="Carpredefinitoparagrafo"/>
    <w:rsid w:val="00F658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773046">
      <w:bodyDiv w:val="1"/>
      <w:marLeft w:val="0"/>
      <w:marRight w:val="0"/>
      <w:marTop w:val="0"/>
      <w:marBottom w:val="0"/>
      <w:divBdr>
        <w:top w:val="none" w:sz="0" w:space="0" w:color="auto"/>
        <w:left w:val="none" w:sz="0" w:space="0" w:color="auto"/>
        <w:bottom w:val="none" w:sz="0" w:space="0" w:color="auto"/>
        <w:right w:val="none" w:sz="0" w:space="0" w:color="auto"/>
      </w:divBdr>
    </w:div>
    <w:div w:id="121120766">
      <w:bodyDiv w:val="1"/>
      <w:marLeft w:val="0"/>
      <w:marRight w:val="0"/>
      <w:marTop w:val="0"/>
      <w:marBottom w:val="0"/>
      <w:divBdr>
        <w:top w:val="none" w:sz="0" w:space="0" w:color="auto"/>
        <w:left w:val="none" w:sz="0" w:space="0" w:color="auto"/>
        <w:bottom w:val="none" w:sz="0" w:space="0" w:color="auto"/>
        <w:right w:val="none" w:sz="0" w:space="0" w:color="auto"/>
      </w:divBdr>
    </w:div>
    <w:div w:id="188297797">
      <w:bodyDiv w:val="1"/>
      <w:marLeft w:val="0"/>
      <w:marRight w:val="0"/>
      <w:marTop w:val="0"/>
      <w:marBottom w:val="0"/>
      <w:divBdr>
        <w:top w:val="none" w:sz="0" w:space="0" w:color="auto"/>
        <w:left w:val="none" w:sz="0" w:space="0" w:color="auto"/>
        <w:bottom w:val="none" w:sz="0" w:space="0" w:color="auto"/>
        <w:right w:val="none" w:sz="0" w:space="0" w:color="auto"/>
      </w:divBdr>
    </w:div>
    <w:div w:id="216401124">
      <w:bodyDiv w:val="1"/>
      <w:marLeft w:val="0"/>
      <w:marRight w:val="0"/>
      <w:marTop w:val="0"/>
      <w:marBottom w:val="0"/>
      <w:divBdr>
        <w:top w:val="none" w:sz="0" w:space="0" w:color="auto"/>
        <w:left w:val="none" w:sz="0" w:space="0" w:color="auto"/>
        <w:bottom w:val="none" w:sz="0" w:space="0" w:color="auto"/>
        <w:right w:val="none" w:sz="0" w:space="0" w:color="auto"/>
      </w:divBdr>
    </w:div>
    <w:div w:id="224223240">
      <w:bodyDiv w:val="1"/>
      <w:marLeft w:val="0"/>
      <w:marRight w:val="0"/>
      <w:marTop w:val="0"/>
      <w:marBottom w:val="0"/>
      <w:divBdr>
        <w:top w:val="none" w:sz="0" w:space="0" w:color="auto"/>
        <w:left w:val="none" w:sz="0" w:space="0" w:color="auto"/>
        <w:bottom w:val="none" w:sz="0" w:space="0" w:color="auto"/>
        <w:right w:val="none" w:sz="0" w:space="0" w:color="auto"/>
      </w:divBdr>
    </w:div>
    <w:div w:id="392435274">
      <w:bodyDiv w:val="1"/>
      <w:marLeft w:val="0"/>
      <w:marRight w:val="0"/>
      <w:marTop w:val="0"/>
      <w:marBottom w:val="0"/>
      <w:divBdr>
        <w:top w:val="none" w:sz="0" w:space="0" w:color="auto"/>
        <w:left w:val="none" w:sz="0" w:space="0" w:color="auto"/>
        <w:bottom w:val="none" w:sz="0" w:space="0" w:color="auto"/>
        <w:right w:val="none" w:sz="0" w:space="0" w:color="auto"/>
      </w:divBdr>
    </w:div>
    <w:div w:id="421024541">
      <w:bodyDiv w:val="1"/>
      <w:marLeft w:val="0"/>
      <w:marRight w:val="0"/>
      <w:marTop w:val="0"/>
      <w:marBottom w:val="0"/>
      <w:divBdr>
        <w:top w:val="none" w:sz="0" w:space="0" w:color="auto"/>
        <w:left w:val="none" w:sz="0" w:space="0" w:color="auto"/>
        <w:bottom w:val="none" w:sz="0" w:space="0" w:color="auto"/>
        <w:right w:val="none" w:sz="0" w:space="0" w:color="auto"/>
      </w:divBdr>
    </w:div>
    <w:div w:id="547495683">
      <w:bodyDiv w:val="1"/>
      <w:marLeft w:val="0"/>
      <w:marRight w:val="0"/>
      <w:marTop w:val="0"/>
      <w:marBottom w:val="0"/>
      <w:divBdr>
        <w:top w:val="none" w:sz="0" w:space="0" w:color="auto"/>
        <w:left w:val="none" w:sz="0" w:space="0" w:color="auto"/>
        <w:bottom w:val="none" w:sz="0" w:space="0" w:color="auto"/>
        <w:right w:val="none" w:sz="0" w:space="0" w:color="auto"/>
      </w:divBdr>
    </w:div>
    <w:div w:id="633801776">
      <w:bodyDiv w:val="1"/>
      <w:marLeft w:val="0"/>
      <w:marRight w:val="0"/>
      <w:marTop w:val="0"/>
      <w:marBottom w:val="0"/>
      <w:divBdr>
        <w:top w:val="none" w:sz="0" w:space="0" w:color="auto"/>
        <w:left w:val="none" w:sz="0" w:space="0" w:color="auto"/>
        <w:bottom w:val="none" w:sz="0" w:space="0" w:color="auto"/>
        <w:right w:val="none" w:sz="0" w:space="0" w:color="auto"/>
      </w:divBdr>
    </w:div>
    <w:div w:id="634414033">
      <w:bodyDiv w:val="1"/>
      <w:marLeft w:val="0"/>
      <w:marRight w:val="0"/>
      <w:marTop w:val="0"/>
      <w:marBottom w:val="0"/>
      <w:divBdr>
        <w:top w:val="none" w:sz="0" w:space="0" w:color="auto"/>
        <w:left w:val="none" w:sz="0" w:space="0" w:color="auto"/>
        <w:bottom w:val="none" w:sz="0" w:space="0" w:color="auto"/>
        <w:right w:val="none" w:sz="0" w:space="0" w:color="auto"/>
      </w:divBdr>
    </w:div>
    <w:div w:id="656225977">
      <w:bodyDiv w:val="1"/>
      <w:marLeft w:val="0"/>
      <w:marRight w:val="0"/>
      <w:marTop w:val="0"/>
      <w:marBottom w:val="0"/>
      <w:divBdr>
        <w:top w:val="none" w:sz="0" w:space="0" w:color="auto"/>
        <w:left w:val="none" w:sz="0" w:space="0" w:color="auto"/>
        <w:bottom w:val="none" w:sz="0" w:space="0" w:color="auto"/>
        <w:right w:val="none" w:sz="0" w:space="0" w:color="auto"/>
      </w:divBdr>
    </w:div>
    <w:div w:id="850410108">
      <w:bodyDiv w:val="1"/>
      <w:marLeft w:val="0"/>
      <w:marRight w:val="0"/>
      <w:marTop w:val="0"/>
      <w:marBottom w:val="0"/>
      <w:divBdr>
        <w:top w:val="none" w:sz="0" w:space="0" w:color="auto"/>
        <w:left w:val="none" w:sz="0" w:space="0" w:color="auto"/>
        <w:bottom w:val="none" w:sz="0" w:space="0" w:color="auto"/>
        <w:right w:val="none" w:sz="0" w:space="0" w:color="auto"/>
      </w:divBdr>
    </w:div>
    <w:div w:id="903418457">
      <w:bodyDiv w:val="1"/>
      <w:marLeft w:val="0"/>
      <w:marRight w:val="0"/>
      <w:marTop w:val="0"/>
      <w:marBottom w:val="0"/>
      <w:divBdr>
        <w:top w:val="none" w:sz="0" w:space="0" w:color="auto"/>
        <w:left w:val="none" w:sz="0" w:space="0" w:color="auto"/>
        <w:bottom w:val="none" w:sz="0" w:space="0" w:color="auto"/>
        <w:right w:val="none" w:sz="0" w:space="0" w:color="auto"/>
      </w:divBdr>
    </w:div>
    <w:div w:id="976686797">
      <w:bodyDiv w:val="1"/>
      <w:marLeft w:val="0"/>
      <w:marRight w:val="0"/>
      <w:marTop w:val="0"/>
      <w:marBottom w:val="0"/>
      <w:divBdr>
        <w:top w:val="none" w:sz="0" w:space="0" w:color="auto"/>
        <w:left w:val="none" w:sz="0" w:space="0" w:color="auto"/>
        <w:bottom w:val="none" w:sz="0" w:space="0" w:color="auto"/>
        <w:right w:val="none" w:sz="0" w:space="0" w:color="auto"/>
      </w:divBdr>
    </w:div>
    <w:div w:id="1055933005">
      <w:bodyDiv w:val="1"/>
      <w:marLeft w:val="0"/>
      <w:marRight w:val="0"/>
      <w:marTop w:val="0"/>
      <w:marBottom w:val="0"/>
      <w:divBdr>
        <w:top w:val="none" w:sz="0" w:space="0" w:color="auto"/>
        <w:left w:val="none" w:sz="0" w:space="0" w:color="auto"/>
        <w:bottom w:val="none" w:sz="0" w:space="0" w:color="auto"/>
        <w:right w:val="none" w:sz="0" w:space="0" w:color="auto"/>
      </w:divBdr>
    </w:div>
    <w:div w:id="1072695600">
      <w:bodyDiv w:val="1"/>
      <w:marLeft w:val="0"/>
      <w:marRight w:val="0"/>
      <w:marTop w:val="0"/>
      <w:marBottom w:val="0"/>
      <w:divBdr>
        <w:top w:val="none" w:sz="0" w:space="0" w:color="auto"/>
        <w:left w:val="none" w:sz="0" w:space="0" w:color="auto"/>
        <w:bottom w:val="none" w:sz="0" w:space="0" w:color="auto"/>
        <w:right w:val="none" w:sz="0" w:space="0" w:color="auto"/>
      </w:divBdr>
    </w:div>
    <w:div w:id="1086684018">
      <w:bodyDiv w:val="1"/>
      <w:marLeft w:val="0"/>
      <w:marRight w:val="0"/>
      <w:marTop w:val="0"/>
      <w:marBottom w:val="0"/>
      <w:divBdr>
        <w:top w:val="none" w:sz="0" w:space="0" w:color="auto"/>
        <w:left w:val="none" w:sz="0" w:space="0" w:color="auto"/>
        <w:bottom w:val="none" w:sz="0" w:space="0" w:color="auto"/>
        <w:right w:val="none" w:sz="0" w:space="0" w:color="auto"/>
      </w:divBdr>
    </w:div>
    <w:div w:id="1103455524">
      <w:bodyDiv w:val="1"/>
      <w:marLeft w:val="0"/>
      <w:marRight w:val="0"/>
      <w:marTop w:val="0"/>
      <w:marBottom w:val="0"/>
      <w:divBdr>
        <w:top w:val="none" w:sz="0" w:space="0" w:color="auto"/>
        <w:left w:val="none" w:sz="0" w:space="0" w:color="auto"/>
        <w:bottom w:val="none" w:sz="0" w:space="0" w:color="auto"/>
        <w:right w:val="none" w:sz="0" w:space="0" w:color="auto"/>
      </w:divBdr>
    </w:div>
    <w:div w:id="1179082502">
      <w:bodyDiv w:val="1"/>
      <w:marLeft w:val="0"/>
      <w:marRight w:val="0"/>
      <w:marTop w:val="0"/>
      <w:marBottom w:val="0"/>
      <w:divBdr>
        <w:top w:val="none" w:sz="0" w:space="0" w:color="auto"/>
        <w:left w:val="none" w:sz="0" w:space="0" w:color="auto"/>
        <w:bottom w:val="none" w:sz="0" w:space="0" w:color="auto"/>
        <w:right w:val="none" w:sz="0" w:space="0" w:color="auto"/>
      </w:divBdr>
    </w:div>
    <w:div w:id="1236547174">
      <w:bodyDiv w:val="1"/>
      <w:marLeft w:val="0"/>
      <w:marRight w:val="0"/>
      <w:marTop w:val="0"/>
      <w:marBottom w:val="0"/>
      <w:divBdr>
        <w:top w:val="none" w:sz="0" w:space="0" w:color="auto"/>
        <w:left w:val="none" w:sz="0" w:space="0" w:color="auto"/>
        <w:bottom w:val="none" w:sz="0" w:space="0" w:color="auto"/>
        <w:right w:val="none" w:sz="0" w:space="0" w:color="auto"/>
      </w:divBdr>
    </w:div>
    <w:div w:id="1274745585">
      <w:bodyDiv w:val="1"/>
      <w:marLeft w:val="0"/>
      <w:marRight w:val="0"/>
      <w:marTop w:val="0"/>
      <w:marBottom w:val="0"/>
      <w:divBdr>
        <w:top w:val="none" w:sz="0" w:space="0" w:color="auto"/>
        <w:left w:val="none" w:sz="0" w:space="0" w:color="auto"/>
        <w:bottom w:val="none" w:sz="0" w:space="0" w:color="auto"/>
        <w:right w:val="none" w:sz="0" w:space="0" w:color="auto"/>
      </w:divBdr>
    </w:div>
    <w:div w:id="1417095442">
      <w:bodyDiv w:val="1"/>
      <w:marLeft w:val="0"/>
      <w:marRight w:val="0"/>
      <w:marTop w:val="0"/>
      <w:marBottom w:val="0"/>
      <w:divBdr>
        <w:top w:val="none" w:sz="0" w:space="0" w:color="auto"/>
        <w:left w:val="none" w:sz="0" w:space="0" w:color="auto"/>
        <w:bottom w:val="none" w:sz="0" w:space="0" w:color="auto"/>
        <w:right w:val="none" w:sz="0" w:space="0" w:color="auto"/>
      </w:divBdr>
    </w:div>
    <w:div w:id="1495415255">
      <w:bodyDiv w:val="1"/>
      <w:marLeft w:val="0"/>
      <w:marRight w:val="0"/>
      <w:marTop w:val="0"/>
      <w:marBottom w:val="0"/>
      <w:divBdr>
        <w:top w:val="none" w:sz="0" w:space="0" w:color="auto"/>
        <w:left w:val="none" w:sz="0" w:space="0" w:color="auto"/>
        <w:bottom w:val="none" w:sz="0" w:space="0" w:color="auto"/>
        <w:right w:val="none" w:sz="0" w:space="0" w:color="auto"/>
      </w:divBdr>
    </w:div>
    <w:div w:id="1499005614">
      <w:bodyDiv w:val="1"/>
      <w:marLeft w:val="0"/>
      <w:marRight w:val="0"/>
      <w:marTop w:val="0"/>
      <w:marBottom w:val="0"/>
      <w:divBdr>
        <w:top w:val="none" w:sz="0" w:space="0" w:color="auto"/>
        <w:left w:val="none" w:sz="0" w:space="0" w:color="auto"/>
        <w:bottom w:val="none" w:sz="0" w:space="0" w:color="auto"/>
        <w:right w:val="none" w:sz="0" w:space="0" w:color="auto"/>
      </w:divBdr>
    </w:div>
    <w:div w:id="1627390331">
      <w:bodyDiv w:val="1"/>
      <w:marLeft w:val="0"/>
      <w:marRight w:val="0"/>
      <w:marTop w:val="0"/>
      <w:marBottom w:val="0"/>
      <w:divBdr>
        <w:top w:val="none" w:sz="0" w:space="0" w:color="auto"/>
        <w:left w:val="none" w:sz="0" w:space="0" w:color="auto"/>
        <w:bottom w:val="none" w:sz="0" w:space="0" w:color="auto"/>
        <w:right w:val="none" w:sz="0" w:space="0" w:color="auto"/>
      </w:divBdr>
    </w:div>
    <w:div w:id="1770810060">
      <w:bodyDiv w:val="1"/>
      <w:marLeft w:val="0"/>
      <w:marRight w:val="0"/>
      <w:marTop w:val="0"/>
      <w:marBottom w:val="0"/>
      <w:divBdr>
        <w:top w:val="none" w:sz="0" w:space="0" w:color="auto"/>
        <w:left w:val="none" w:sz="0" w:space="0" w:color="auto"/>
        <w:bottom w:val="none" w:sz="0" w:space="0" w:color="auto"/>
        <w:right w:val="none" w:sz="0" w:space="0" w:color="auto"/>
      </w:divBdr>
    </w:div>
    <w:div w:id="2038118997">
      <w:bodyDiv w:val="1"/>
      <w:marLeft w:val="0"/>
      <w:marRight w:val="0"/>
      <w:marTop w:val="0"/>
      <w:marBottom w:val="0"/>
      <w:divBdr>
        <w:top w:val="none" w:sz="0" w:space="0" w:color="auto"/>
        <w:left w:val="none" w:sz="0" w:space="0" w:color="auto"/>
        <w:bottom w:val="none" w:sz="0" w:space="0" w:color="auto"/>
        <w:right w:val="none" w:sz="0" w:space="0" w:color="auto"/>
      </w:divBdr>
    </w:div>
    <w:div w:id="2118255823">
      <w:bodyDiv w:val="1"/>
      <w:marLeft w:val="0"/>
      <w:marRight w:val="0"/>
      <w:marTop w:val="0"/>
      <w:marBottom w:val="0"/>
      <w:divBdr>
        <w:top w:val="none" w:sz="0" w:space="0" w:color="auto"/>
        <w:left w:val="none" w:sz="0" w:space="0" w:color="auto"/>
        <w:bottom w:val="none" w:sz="0" w:space="0" w:color="auto"/>
        <w:right w:val="none" w:sz="0" w:space="0" w:color="auto"/>
      </w:divBdr>
    </w:div>
    <w:div w:id="214330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abriele.DeRossi@verind.i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bracchi@soluzionegroup.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jam/AppData/Local/Microsoft/Windows/INetCache/Content.Outlook/X370BCCS/www.verind.it"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684edc7-81a1-4e9e-9d45-aa521b5ebbb7" xsi:nil="true"/>
    <lcf76f155ced4ddcb4097134ff3c332f xmlns="b9690099-d76a-48ab-8f1a-818f9800aa0d">
      <Terms xmlns="http://schemas.microsoft.com/office/infopath/2007/PartnerControls"/>
    </lcf76f155ced4ddcb4097134ff3c332f>
    <Auswahl xmlns="b9690099-d76a-48ab-8f1a-818f9800aa0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ED51C5A8A41D4E45947524915EDCC7EF" ma:contentTypeVersion="17" ma:contentTypeDescription="Ein neues Dokument erstellen." ma:contentTypeScope="" ma:versionID="b41e46a53cc8579bcc8efd13f1196e0d">
  <xsd:schema xmlns:xsd="http://www.w3.org/2001/XMLSchema" xmlns:xs="http://www.w3.org/2001/XMLSchema" xmlns:p="http://schemas.microsoft.com/office/2006/metadata/properties" xmlns:ns2="b9690099-d76a-48ab-8f1a-818f9800aa0d" xmlns:ns3="9684edc7-81a1-4e9e-9d45-aa521b5ebbb7" targetNamespace="http://schemas.microsoft.com/office/2006/metadata/properties" ma:root="true" ma:fieldsID="ae2d1a4c960eedb7591326eeea0689b6" ns2:_="" ns3:_="">
    <xsd:import namespace="b9690099-d76a-48ab-8f1a-818f9800aa0d"/>
    <xsd:import namespace="9684edc7-81a1-4e9e-9d45-aa521b5ebbb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Auswahl"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90099-d76a-48ab-8f1a-818f9800aa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3f63ea6-f3a1-4158-aec1-71110a7abb4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Auswahl" ma:index="22" nillable="true" ma:displayName="Auswahl" ma:format="Dropdown" ma:internalName="Auswahl">
      <xsd:simpleType>
        <xsd:restriction base="dms:Choice">
          <xsd:enumeration value="Auswahl 1"/>
          <xsd:enumeration value="Auswahl 2"/>
          <xsd:enumeration value="Auswahl 3"/>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84edc7-81a1-4e9e-9d45-aa521b5ebbb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dce8cd7-c4c2-443b-8d12-f5a0ad1f34c3}" ma:internalName="TaxCatchAll" ma:showField="CatchAllData" ma:web="9684edc7-81a1-4e9e-9d45-aa521b5ebbb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550154-16AC-4FBE-8902-3BF58880E2EA}">
  <ds:schemaRefs>
    <ds:schemaRef ds:uri="http://schemas.microsoft.com/office/2006/metadata/properties"/>
    <ds:schemaRef ds:uri="http://schemas.microsoft.com/office/infopath/2007/PartnerControls"/>
    <ds:schemaRef ds:uri="9684edc7-81a1-4e9e-9d45-aa521b5ebbb7"/>
    <ds:schemaRef ds:uri="b9690099-d76a-48ab-8f1a-818f9800aa0d"/>
  </ds:schemaRefs>
</ds:datastoreItem>
</file>

<file path=customXml/itemProps2.xml><?xml version="1.0" encoding="utf-8"?>
<ds:datastoreItem xmlns:ds="http://schemas.openxmlformats.org/officeDocument/2006/customXml" ds:itemID="{43F9389F-FDD1-472D-A505-81CE90B1EB0E}">
  <ds:schemaRefs>
    <ds:schemaRef ds:uri="http://schemas.microsoft.com/sharepoint/v3/contenttype/forms"/>
  </ds:schemaRefs>
</ds:datastoreItem>
</file>

<file path=customXml/itemProps3.xml><?xml version="1.0" encoding="utf-8"?>
<ds:datastoreItem xmlns:ds="http://schemas.openxmlformats.org/officeDocument/2006/customXml" ds:itemID="{3D00D23A-89C2-4A04-A374-62216D91D676}">
  <ds:schemaRefs>
    <ds:schemaRef ds:uri="http://schemas.openxmlformats.org/officeDocument/2006/bibliography"/>
  </ds:schemaRefs>
</ds:datastoreItem>
</file>

<file path=customXml/itemProps4.xml><?xml version="1.0" encoding="utf-8"?>
<ds:datastoreItem xmlns:ds="http://schemas.openxmlformats.org/officeDocument/2006/customXml" ds:itemID="{1914971D-EC4C-490F-9227-561DECD622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90099-d76a-48ab-8f1a-818f9800aa0d"/>
    <ds:schemaRef ds:uri="9684edc7-81a1-4e9e-9d45-aa521b5ebb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940</Words>
  <Characters>5362</Characters>
  <Application>Microsoft Office Word</Application>
  <DocSecurity>0</DocSecurity>
  <Lines>44</Lines>
  <Paragraphs>12</Paragraphs>
  <ScaleCrop>false</ScaleCrop>
  <Company>p.a.t. GmbH</Company>
  <LinksUpToDate>false</LinksUpToDate>
  <CharactersWithSpaces>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Michela Bracchi</cp:lastModifiedBy>
  <cp:revision>13</cp:revision>
  <cp:lastPrinted>2019-05-29T11:27:00Z</cp:lastPrinted>
  <dcterms:created xsi:type="dcterms:W3CDTF">2025-03-31T07:44:00Z</dcterms:created>
  <dcterms:modified xsi:type="dcterms:W3CDTF">2025-05-27T15:12:00Z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0x010100ED51C5A8A41D4E45947524915EDCC7EF</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2023-11-13T07:23:29Z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d339fac3-62a0-4750-854e-e28fc4a95b91</vt:lpwstr>
  </property>
  <property fmtid="{D5CDD505-2E9C-101B-9397-08002B2CF9AE}" pid="14" name="MSIP_Label_bf6de623-ba0c-4b2b-a216-a4bd6e5a0b3a_ContentBits">
    <vt:lpwstr>2</vt:lpwstr>
  </property>
</Properties>
</file>