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r>
        <w:t>Comunicato stampa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FF3E1C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7F8ACF10" w:rsidR="008B158F" w:rsidRPr="00755FC1" w:rsidRDefault="00B77813" w:rsidP="008B158F">
      <w:pPr>
        <w:pStyle w:val="Dachzeile"/>
      </w:pPr>
      <w:r>
        <w:t>Soluzione vincente per materiali esigenti</w:t>
      </w:r>
    </w:p>
    <w:p w14:paraId="325089D0" w14:textId="2FD133EE" w:rsidR="008B158F" w:rsidRPr="00517E66" w:rsidRDefault="00C87C23" w:rsidP="008B158F">
      <w:pPr>
        <w:pStyle w:val="Titel-Subline"/>
      </w:pPr>
      <w:r>
        <w:t>Interstuhl si affida ai prodotti Dürr per il rivestimento delle superfici d</w:t>
      </w:r>
      <w:r w:rsidR="00550E47">
        <w:t>elle</w:t>
      </w:r>
      <w:r>
        <w:t xml:space="preserve"> </w:t>
      </w:r>
      <w:r w:rsidR="0035231D">
        <w:t>sedie</w:t>
      </w:r>
    </w:p>
    <w:p w14:paraId="1809378D" w14:textId="325EC846" w:rsidR="00FE38D1" w:rsidRPr="00DC1428" w:rsidRDefault="003001D1" w:rsidP="00FE38D1">
      <w:pPr>
        <w:pStyle w:val="Flietext"/>
        <w:rPr>
          <w:b/>
          <w:spacing w:val="-2"/>
          <w:w w:val="101"/>
        </w:rPr>
      </w:pPr>
      <w:r w:rsidRPr="009A3C9B">
        <w:rPr>
          <w:b/>
          <w:bCs/>
        </w:rPr>
        <w:t xml:space="preserve">Milano, </w:t>
      </w:r>
      <w:r w:rsidR="009A3C9B" w:rsidRPr="009A3C9B">
        <w:rPr>
          <w:b/>
          <w:bCs/>
        </w:rPr>
        <w:t>12 febbraio 2026</w:t>
      </w:r>
      <w:r>
        <w:rPr>
          <w:rStyle w:val="Fettung"/>
        </w:rPr>
        <w:t xml:space="preserve"> </w:t>
      </w:r>
      <w:r w:rsidR="00AD0B85">
        <w:rPr>
          <w:rStyle w:val="Fettung"/>
        </w:rPr>
        <w:t xml:space="preserve">– </w:t>
      </w:r>
      <w:r w:rsidR="00AD0B85">
        <w:rPr>
          <w:b/>
        </w:rPr>
        <w:t xml:space="preserve">Interstuhl Büromöbel GmbH &amp; Co. KG si affida alla moderna tecnologia di rivestimento di Dürr per la produzione delle sue sedie da lavoro per applicazioni industriali e di laboratorio. Il nuovo sistema automatizza il processo di rivestimento delle superfici interne degli stampi in schiuma. Utilizzando la stazione di alimentazione vernice </w:t>
      </w:r>
      <w:r w:rsidR="00E67710">
        <w:rPr>
          <w:b/>
        </w:rPr>
        <w:t xml:space="preserve">modulare </w:t>
      </w:r>
      <w:r w:rsidR="00AD0B85" w:rsidRPr="00124E6C">
        <w:rPr>
          <w:b/>
          <w:color w:val="00468E" w:themeColor="accent1"/>
        </w:rPr>
        <w:t>Eco</w:t>
      </w:r>
      <w:r w:rsidR="00AD0B85">
        <w:rPr>
          <w:b/>
        </w:rPr>
        <w:t xml:space="preserve">Supply2 Core </w:t>
      </w:r>
      <w:r w:rsidR="00E67710">
        <w:rPr>
          <w:b/>
        </w:rPr>
        <w:t xml:space="preserve">ed </w:t>
      </w:r>
      <w:r w:rsidR="00AD0B85">
        <w:rPr>
          <w:b/>
        </w:rPr>
        <w:t xml:space="preserve">un processo 2K controllato da un </w:t>
      </w:r>
      <w:r w:rsidR="00E67710">
        <w:rPr>
          <w:b/>
        </w:rPr>
        <w:t xml:space="preserve">sistema di controllo </w:t>
      </w:r>
      <w:r w:rsidR="00AD0B85">
        <w:rPr>
          <w:b/>
        </w:rPr>
        <w:t xml:space="preserve">EcoAUC, Interstuhl ha realizzato un processo di rivestimento efficiente </w:t>
      </w:r>
      <w:r w:rsidR="00E67710">
        <w:rPr>
          <w:b/>
        </w:rPr>
        <w:t xml:space="preserve">con un massimo utilizzo di </w:t>
      </w:r>
      <w:r w:rsidR="00AD0B85">
        <w:rPr>
          <w:b/>
        </w:rPr>
        <w:t>cinque colori.</w:t>
      </w:r>
    </w:p>
    <w:p w14:paraId="2FA329D1" w14:textId="34A4DDA3" w:rsidR="008B158F" w:rsidRPr="001C0381" w:rsidRDefault="008B158F" w:rsidP="008B158F">
      <w:pPr>
        <w:pStyle w:val="Flietext"/>
      </w:pPr>
    </w:p>
    <w:p w14:paraId="79855D11" w14:textId="3C5013ED" w:rsidR="008B158F" w:rsidRDefault="00DC1428" w:rsidP="00DC1428">
      <w:pPr>
        <w:pStyle w:val="Flietext"/>
      </w:pPr>
      <w:r>
        <w:t xml:space="preserve">Interstuhl Büromöbel GmbH &amp; Co. KG, con sede a Meßstetten (Germania) è uno dei principali produttori di sedie in Europa, </w:t>
      </w:r>
      <w:r w:rsidR="00550E47">
        <w:t>realizzando</w:t>
      </w:r>
      <w:r>
        <w:t xml:space="preserve"> sedie per ufficio di </w:t>
      </w:r>
      <w:r w:rsidR="00E67710">
        <w:t xml:space="preserve">alta </w:t>
      </w:r>
      <w:r>
        <w:t xml:space="preserve">qualità da oltre 60 anni. L'azienda </w:t>
      </w:r>
      <w:r w:rsidR="00E67710">
        <w:t xml:space="preserve">impiega </w:t>
      </w:r>
      <w:r>
        <w:t>ora un</w:t>
      </w:r>
      <w:r w:rsidR="00E67710">
        <w:t xml:space="preserve">’innovativa </w:t>
      </w:r>
      <w:r>
        <w:t xml:space="preserve">tecnologia </w:t>
      </w:r>
      <w:r w:rsidR="00E67710">
        <w:t xml:space="preserve">Dürr </w:t>
      </w:r>
      <w:r>
        <w:t xml:space="preserve">di rivestimento nella produzione delle sue sedie industriali e da laboratorio. La pistola a spruzzo </w:t>
      </w:r>
      <w:r>
        <w:rPr>
          <w:b/>
        </w:rPr>
        <w:t>Eco</w:t>
      </w:r>
      <w:r>
        <w:t xml:space="preserve">Gun AS AUTO </w:t>
      </w:r>
      <w:r w:rsidR="00DE1D5F">
        <w:t>PRO</w:t>
      </w:r>
      <w:r>
        <w:t xml:space="preserve"> </w:t>
      </w:r>
      <w:r w:rsidR="00DE1D5F">
        <w:t>consente un’applicazione di</w:t>
      </w:r>
      <w:r>
        <w:t xml:space="preserve"> precisione </w:t>
      </w:r>
      <w:r w:rsidR="00DE1D5F">
        <w:t>al</w:t>
      </w:r>
      <w:r>
        <w:t>l'interno dello stampo in schiuma. Non appena la schiuma in PU liquido viene colata nello stampo, assorbe il rivestimento e ne assume il colore.</w:t>
      </w:r>
    </w:p>
    <w:p w14:paraId="70D79726" w14:textId="77777777" w:rsidR="00737AB5" w:rsidRPr="001C0381" w:rsidRDefault="00737AB5" w:rsidP="00DC1428">
      <w:pPr>
        <w:pStyle w:val="Flietext"/>
      </w:pPr>
    </w:p>
    <w:p w14:paraId="75BCAE12" w14:textId="67CB3B33" w:rsidR="00737AB5" w:rsidRPr="00737AB5" w:rsidRDefault="00737AB5" w:rsidP="00737AB5">
      <w:pPr>
        <w:pStyle w:val="Flietext"/>
      </w:pPr>
      <w:r>
        <w:t>“La vernice utilizzata è speciale</w:t>
      </w:r>
      <w:r w:rsidR="00DE1D5F">
        <w:t xml:space="preserve"> e</w:t>
      </w:r>
      <w:r>
        <w:t xml:space="preserve">svolge molteplici funzioni", spiega Fabian Schilt, responsabile del team </w:t>
      </w:r>
      <w:r w:rsidR="00DE1D5F">
        <w:t>Vendite Industriali Europa</w:t>
      </w:r>
      <w:r>
        <w:t xml:space="preserve"> di Dürr. “Oltre a </w:t>
      </w:r>
      <w:r w:rsidR="00DE1D5F">
        <w:t xml:space="preserve">conferire il </w:t>
      </w:r>
      <w:r>
        <w:t xml:space="preserve">colore, fornisce la </w:t>
      </w:r>
      <w:r w:rsidR="00DE1D5F">
        <w:t xml:space="preserve">necessaria </w:t>
      </w:r>
      <w:r>
        <w:t xml:space="preserve">conducibilità. </w:t>
      </w:r>
      <w:r w:rsidR="00550E47">
        <w:t xml:space="preserve">Considerando </w:t>
      </w:r>
      <w:r>
        <w:t>che le sedie</w:t>
      </w:r>
      <w:r w:rsidR="00DE1D5F">
        <w:t xml:space="preserve">, tra altri ambienti, vengono </w:t>
      </w:r>
      <w:r>
        <w:t>utilizzate in camere bianche e</w:t>
      </w:r>
      <w:r w:rsidR="00DE1D5F">
        <w:t>s in</w:t>
      </w:r>
      <w:r>
        <w:t xml:space="preserve"> aree con </w:t>
      </w:r>
      <w:r>
        <w:lastRenderedPageBreak/>
        <w:t xml:space="preserve">protezione contro le scariche elettriche, è essenziale che non </w:t>
      </w:r>
      <w:r w:rsidR="00DE1D5F">
        <w:t>si generino</w:t>
      </w:r>
      <w:r>
        <w:t xml:space="preserve"> caric</w:t>
      </w:r>
      <w:r w:rsidR="00DE1D5F">
        <w:t xml:space="preserve">he elettrostatiche. </w:t>
      </w:r>
      <w:r>
        <w:t>".</w:t>
      </w:r>
    </w:p>
    <w:p w14:paraId="6D6CEBCE" w14:textId="77777777" w:rsidR="00737AB5" w:rsidRPr="001C0381" w:rsidRDefault="00737AB5" w:rsidP="00DC1428">
      <w:pPr>
        <w:pStyle w:val="Flietext"/>
      </w:pPr>
    </w:p>
    <w:p w14:paraId="4D07CA23" w14:textId="431E7831" w:rsidR="00EA1C5E" w:rsidRPr="00EA1C5E" w:rsidRDefault="00EA1C5E" w:rsidP="00EA1C5E">
      <w:pPr>
        <w:pStyle w:val="Flietext"/>
      </w:pPr>
      <w:r>
        <w:rPr>
          <w:b/>
        </w:rPr>
        <w:t xml:space="preserve">Alimentazione </w:t>
      </w:r>
      <w:r w:rsidR="008C37B1">
        <w:rPr>
          <w:b/>
        </w:rPr>
        <w:t xml:space="preserve">vernice </w:t>
      </w:r>
      <w:r>
        <w:rPr>
          <w:b/>
        </w:rPr>
        <w:t xml:space="preserve">compatta con </w:t>
      </w:r>
      <w:r w:rsidR="008C37B1">
        <w:rPr>
          <w:b/>
        </w:rPr>
        <w:t>l’</w:t>
      </w:r>
      <w:r w:rsidRPr="002E13E4">
        <w:rPr>
          <w:b/>
          <w:color w:val="00468E" w:themeColor="accent1"/>
        </w:rPr>
        <w:t>Eco</w:t>
      </w:r>
      <w:r>
        <w:rPr>
          <w:b/>
        </w:rPr>
        <w:t>Supply2 Core</w:t>
      </w:r>
    </w:p>
    <w:p w14:paraId="3EE27409" w14:textId="1CFFC06C" w:rsidR="00EA1C5E" w:rsidRDefault="006E4455" w:rsidP="00EA1C5E">
      <w:pPr>
        <w:pStyle w:val="Flietext"/>
      </w:pPr>
      <w:r>
        <w:t xml:space="preserve">A settembre 2025, Dürr ha </w:t>
      </w:r>
      <w:r w:rsidR="008C37B1">
        <w:t xml:space="preserve">supportato </w:t>
      </w:r>
      <w:r>
        <w:t xml:space="preserve">Hennecke, </w:t>
      </w:r>
      <w:r w:rsidR="008C37B1">
        <w:t>azienda specializzata in</w:t>
      </w:r>
      <w:r>
        <w:t xml:space="preserve"> impianti </w:t>
      </w:r>
      <w:r w:rsidR="008C37B1">
        <w:t>PU</w:t>
      </w:r>
      <w:r>
        <w:t xml:space="preserve">, nell'installazione di attrezzature per la verniciatura su un robot esistente presso il sito di Interstuhl a Meßstetten-Tieringen. Tale sistema </w:t>
      </w:r>
      <w:r w:rsidR="008C37B1">
        <w:t xml:space="preserve">comprende </w:t>
      </w:r>
      <w:r>
        <w:t xml:space="preserve">un robot di verniciatura </w:t>
      </w:r>
      <w:r w:rsidR="00F54C62">
        <w:t xml:space="preserve">equipaggiato di una pistola </w:t>
      </w:r>
      <w:r>
        <w:t>di</w:t>
      </w:r>
      <w:r w:rsidR="00F54C62">
        <w:t xml:space="preserve"> spruzzatura tipo</w:t>
      </w:r>
      <w:r>
        <w:t xml:space="preserve"> </w:t>
      </w:r>
      <w:r>
        <w:rPr>
          <w:b/>
        </w:rPr>
        <w:t>Eco</w:t>
      </w:r>
      <w:r>
        <w:t xml:space="preserve">Gun AS AUTO </w:t>
      </w:r>
      <w:r w:rsidR="00F54C62">
        <w:t>PRO</w:t>
      </w:r>
      <w:r>
        <w:t xml:space="preserve">, sei stazioni </w:t>
      </w:r>
      <w:r>
        <w:rPr>
          <w:b/>
        </w:rPr>
        <w:t>Eco</w:t>
      </w:r>
      <w:r>
        <w:t>Supply2 Core per l'alimentazione d</w:t>
      </w:r>
      <w:r w:rsidR="00F54C62">
        <w:t>ella</w:t>
      </w:r>
      <w:r>
        <w:t xml:space="preserve"> vernice e </w:t>
      </w:r>
      <w:r w:rsidR="00F54C62">
        <w:t>di un’</w:t>
      </w:r>
      <w:r>
        <w:t xml:space="preserve">unità di controllo </w:t>
      </w:r>
      <w:r>
        <w:rPr>
          <w:b/>
        </w:rPr>
        <w:t>Eco</w:t>
      </w:r>
      <w:r>
        <w:t xml:space="preserve">AUC 2K. Interstuhl lavora attualmente </w:t>
      </w:r>
      <w:r w:rsidR="00F54C62">
        <w:t xml:space="preserve">utilizzando </w:t>
      </w:r>
      <w:r>
        <w:t>tre colori</w:t>
      </w:r>
      <w:r w:rsidR="00A21901">
        <w:t xml:space="preserve"> </w:t>
      </w:r>
      <w:r>
        <w:t>ma</w:t>
      </w:r>
      <w:r w:rsidR="00F54C62">
        <w:t>,</w:t>
      </w:r>
      <w:r>
        <w:t xml:space="preserve"> questo sistema è già progettato per gestire fino a cinque colori.</w:t>
      </w:r>
    </w:p>
    <w:p w14:paraId="18EB4707" w14:textId="77777777" w:rsidR="00D0583D" w:rsidRPr="00B56A7F" w:rsidRDefault="00D0583D" w:rsidP="00EA1C5E">
      <w:pPr>
        <w:pStyle w:val="Flietext"/>
      </w:pPr>
    </w:p>
    <w:p w14:paraId="3B8F7222" w14:textId="46FAC413" w:rsidR="00D0583D" w:rsidRPr="00D0583D" w:rsidRDefault="00D0583D" w:rsidP="00D0583D">
      <w:pPr>
        <w:pStyle w:val="Flietext"/>
      </w:pPr>
      <w:r>
        <w:t xml:space="preserve">La stazione di alimentazione </w:t>
      </w:r>
      <w:r w:rsidR="00F54C62">
        <w:t>prodotto</w:t>
      </w:r>
      <w:r>
        <w:rPr>
          <w:b/>
        </w:rPr>
        <w:t>Eco</w:t>
      </w:r>
      <w:r>
        <w:t xml:space="preserve">Supply2 Core consente di risparmiare spazio ed è facile da usare. È ideale per </w:t>
      </w:r>
      <w:r w:rsidR="00F54C62">
        <w:t xml:space="preserve">tutte le </w:t>
      </w:r>
      <w:r>
        <w:t xml:space="preserve">applicazioni industriali </w:t>
      </w:r>
      <w:r w:rsidR="00550E47">
        <w:t>in contesti dove</w:t>
      </w:r>
      <w:r>
        <w:t xml:space="preserve"> la verniciatura avviene in spazi ristretti. Presso Interstuhl, i sistemi </w:t>
      </w:r>
      <w:r w:rsidR="00F54C62">
        <w:t xml:space="preserve">di alimentazione </w:t>
      </w:r>
      <w:r>
        <w:t xml:space="preserve">sono inoltre dotati di pompe </w:t>
      </w:r>
      <w:r w:rsidR="00F54C62">
        <w:t xml:space="preserve">di dosaggio </w:t>
      </w:r>
      <w:r>
        <w:t xml:space="preserve">della serie </w:t>
      </w:r>
      <w:r>
        <w:rPr>
          <w:b/>
        </w:rPr>
        <w:t>Eco</w:t>
      </w:r>
      <w:r>
        <w:t xml:space="preserve">Pump9, </w:t>
      </w:r>
      <w:r w:rsidR="00F54C62">
        <w:t xml:space="preserve">oltre a </w:t>
      </w:r>
      <w:r>
        <w:t xml:space="preserve">valvole e </w:t>
      </w:r>
      <w:r w:rsidR="00F54C62">
        <w:t xml:space="preserve">gruppi </w:t>
      </w:r>
      <w:r>
        <w:t xml:space="preserve">di cambio </w:t>
      </w:r>
      <w:r w:rsidR="00F54C62">
        <w:t>colore</w:t>
      </w:r>
      <w:r>
        <w:t xml:space="preserve">: componenti che hanno particolarmente impressionato l'azienda. </w:t>
      </w:r>
      <w:r w:rsidR="00F54C62">
        <w:t xml:space="preserve"> Il loro impiego è giustificato dal</w:t>
      </w:r>
      <w:r>
        <w:t xml:space="preserve"> fatto che il materiale di verniciatura utilizzato presenta requisiti speciali: è difficile da sciacquare, indurisce rapidamente e tende a</w:t>
      </w:r>
      <w:r w:rsidR="00F54C62">
        <w:t>d ostruire</w:t>
      </w:r>
      <w:r w:rsidR="00A21901">
        <w:t xml:space="preserve"> </w:t>
      </w:r>
      <w:r>
        <w:t>le valvole.</w:t>
      </w:r>
    </w:p>
    <w:p w14:paraId="55304D4B" w14:textId="77777777" w:rsidR="00D0583D" w:rsidRPr="001C0381" w:rsidRDefault="00D0583D" w:rsidP="00EA1C5E">
      <w:pPr>
        <w:pStyle w:val="Flietext"/>
      </w:pPr>
    </w:p>
    <w:p w14:paraId="4986B9AD" w14:textId="0374F64B" w:rsidR="0070681C" w:rsidRPr="0070681C" w:rsidRDefault="0070681C" w:rsidP="0070681C">
      <w:pPr>
        <w:pStyle w:val="Flietext"/>
      </w:pPr>
      <w:r>
        <w:rPr>
          <w:b/>
        </w:rPr>
        <w:t>Pront</w:t>
      </w:r>
      <w:r w:rsidR="00F54C62">
        <w:rPr>
          <w:b/>
        </w:rPr>
        <w:t>e</w:t>
      </w:r>
      <w:r>
        <w:rPr>
          <w:b/>
        </w:rPr>
        <w:t xml:space="preserve"> per un </w:t>
      </w:r>
      <w:r w:rsidR="00F54C62">
        <w:rPr>
          <w:b/>
        </w:rPr>
        <w:t xml:space="preserve">pratico utilizzo  </w:t>
      </w:r>
    </w:p>
    <w:p w14:paraId="508DF89D" w14:textId="3FD4E227" w:rsidR="0070681C" w:rsidRPr="0070681C" w:rsidRDefault="0070681C" w:rsidP="0070681C">
      <w:pPr>
        <w:pStyle w:val="Flietext"/>
      </w:pPr>
      <w:r>
        <w:t xml:space="preserve">Test approfonditi condotti presso il Dürr Test Center a Ledeč nad Sázavou, in Repubblica Ceca, hanno dimostrato che le valvole Dürr non presentano </w:t>
      </w:r>
      <w:r w:rsidR="00F54C62">
        <w:t xml:space="preserve">spazi morti </w:t>
      </w:r>
      <w:r>
        <w:t xml:space="preserve">di </w:t>
      </w:r>
      <w:r w:rsidR="00F54C62">
        <w:t>sedimentazione</w:t>
      </w:r>
      <w:r>
        <w:t xml:space="preserve">: nessun materiale si </w:t>
      </w:r>
      <w:r w:rsidR="00F54C62">
        <w:t>deposita</w:t>
      </w:r>
      <w:r>
        <w:t>, garantendo così una lavorazione affidabile e pulita. “</w:t>
      </w:r>
      <w:r w:rsidR="00F54C62">
        <w:t>Siamo stati convinti da Dürr</w:t>
      </w:r>
      <w:r>
        <w:t xml:space="preserve"> fin dalle prime dimostrazioni della tecnologia di verniciatura", afferma Andreas Kunst di Interstuhl. “Il team tecnicoè </w:t>
      </w:r>
      <w:r w:rsidR="00F54C62">
        <w:t xml:space="preserve">stato </w:t>
      </w:r>
      <w:r>
        <w:t xml:space="preserve">sempre </w:t>
      </w:r>
      <w:r w:rsidR="00F54C62">
        <w:t>al nostro fianco</w:t>
      </w:r>
      <w:r>
        <w:t xml:space="preserve"> per supportarci e</w:t>
      </w:r>
      <w:r w:rsidR="00F54C62">
        <w:t>d</w:t>
      </w:r>
      <w:r>
        <w:t xml:space="preserve"> ha guidato il progetto verso il successo con grande competenza e</w:t>
      </w:r>
      <w:r w:rsidR="00F54C62">
        <w:t>d</w:t>
      </w:r>
      <w:r>
        <w:t xml:space="preserve"> impegno".</w:t>
      </w:r>
    </w:p>
    <w:p w14:paraId="718785E9" w14:textId="3230BC94" w:rsidR="001C0381" w:rsidRDefault="001C0381">
      <w:pPr>
        <w:tabs>
          <w:tab w:val="clear" w:pos="3572"/>
        </w:tabs>
        <w:spacing w:line="240" w:lineRule="auto"/>
      </w:pPr>
      <w:r>
        <w:br w:type="page"/>
      </w:r>
      <w:r w:rsidR="00F54C62">
        <w:lastRenderedPageBreak/>
        <w:t xml:space="preserve"> </w:t>
      </w:r>
    </w:p>
    <w:p w14:paraId="132DB3A7" w14:textId="47AEFD0D" w:rsidR="0070681C" w:rsidRPr="00327142" w:rsidRDefault="0070681C" w:rsidP="008B158F">
      <w:pPr>
        <w:pStyle w:val="Flietext"/>
        <w:rPr>
          <w:b/>
          <w:bCs/>
        </w:rPr>
      </w:pPr>
      <w:r>
        <w:rPr>
          <w:b/>
        </w:rPr>
        <w:t>Immagini</w:t>
      </w:r>
    </w:p>
    <w:p w14:paraId="683D1C22" w14:textId="77777777" w:rsidR="00B50ABB" w:rsidRDefault="00B50ABB" w:rsidP="008B158F">
      <w:pPr>
        <w:pStyle w:val="Flietext"/>
      </w:pPr>
    </w:p>
    <w:p w14:paraId="770E554F" w14:textId="24E3E7F8" w:rsidR="009C46B0" w:rsidRPr="001C0381" w:rsidRDefault="009C46B0" w:rsidP="008B158F">
      <w:pPr>
        <w:pStyle w:val="Flietext"/>
      </w:pPr>
      <w:r>
        <w:rPr>
          <w:noProof/>
        </w:rPr>
        <w:drawing>
          <wp:inline distT="0" distB="0" distL="0" distR="0" wp14:anchorId="5646E81D" wp14:editId="6F900FAE">
            <wp:extent cx="4928235" cy="3696335"/>
            <wp:effectExtent l="0" t="0" r="5715" b="0"/>
            <wp:docPr id="744493586" name="Grafik 1" descr="Ein Bild, das Maschine, Bautechnik, Industrie, Fabr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493586" name="Grafik 1" descr="Ein Bild, das Maschine, Bautechnik, Industrie, Fabrik enthält.&#10;&#10;KI-generierte Inhalte können fehlerhaft sein.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4BEC8" w14:textId="00450E69" w:rsidR="00061860" w:rsidRPr="00061860" w:rsidRDefault="00061860" w:rsidP="00061860">
      <w:pPr>
        <w:pStyle w:val="Flietext"/>
        <w:spacing w:line="240" w:lineRule="auto"/>
        <w:rPr>
          <w:b/>
          <w:spacing w:val="-2"/>
          <w:w w:val="101"/>
          <w:sz w:val="16"/>
          <w:szCs w:val="18"/>
        </w:rPr>
      </w:pPr>
      <w:r>
        <w:rPr>
          <w:b/>
          <w:sz w:val="16"/>
        </w:rPr>
        <w:t xml:space="preserve">Immagine 1: </w:t>
      </w:r>
      <w:r>
        <w:rPr>
          <w:sz w:val="16"/>
        </w:rPr>
        <w:t xml:space="preserve">La stazione di alimentazione di inchiostro </w:t>
      </w:r>
      <w:r>
        <w:rPr>
          <w:b/>
          <w:sz w:val="16"/>
        </w:rPr>
        <w:t>Eco</w:t>
      </w:r>
      <w:r>
        <w:rPr>
          <w:sz w:val="16"/>
        </w:rPr>
        <w:t>Supply2 Core consente di risparmiare spazio.</w:t>
      </w:r>
    </w:p>
    <w:p w14:paraId="5703ABA5" w14:textId="0FC7E41D" w:rsidR="00B50ABB" w:rsidRPr="001C0381" w:rsidRDefault="00B50ABB" w:rsidP="00B50ABB">
      <w:pPr>
        <w:pStyle w:val="Flietext"/>
        <w:spacing w:line="240" w:lineRule="auto"/>
      </w:pPr>
    </w:p>
    <w:p w14:paraId="2A52D6D8" w14:textId="2F71079F" w:rsidR="00B50ABB" w:rsidRPr="001C0381" w:rsidRDefault="003C4DAA" w:rsidP="00B50ABB">
      <w:pPr>
        <w:pStyle w:val="Flietext"/>
        <w:spacing w:line="240" w:lineRule="auto"/>
        <w:rPr>
          <w:rStyle w:val="Fettung"/>
          <w:sz w:val="16"/>
          <w:szCs w:val="18"/>
        </w:rPr>
      </w:pPr>
      <w:r>
        <w:rPr>
          <w:noProof/>
        </w:rPr>
        <w:lastRenderedPageBreak/>
        <w:drawing>
          <wp:inline distT="0" distB="0" distL="0" distR="0" wp14:anchorId="1E3E3DEC" wp14:editId="54DA546F">
            <wp:extent cx="3170192" cy="5084385"/>
            <wp:effectExtent l="0" t="0" r="0" b="2540"/>
            <wp:docPr id="490540771" name="Grafik 1" descr="Ein Bild, das Maschine, Bautechnik, Elektrische Leitungen, Pfeife Flöte Roh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40771" name="Grafik 1" descr="Ein Bild, das Maschine, Bautechnik, Elektrische Leitungen, Pfeife Flöte Rohr enthält.&#10;&#10;KI-generierte Inhalte können fehlerhaft sein.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70391" cy="5084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F867BD" w14:textId="217A8C54" w:rsidR="00B50ABB" w:rsidRPr="00485D71" w:rsidRDefault="00485D71" w:rsidP="00B50ABB">
      <w:pPr>
        <w:pStyle w:val="Flietext"/>
        <w:spacing w:line="240" w:lineRule="auto"/>
        <w:rPr>
          <w:sz w:val="16"/>
          <w:szCs w:val="18"/>
        </w:rPr>
      </w:pPr>
      <w:r>
        <w:rPr>
          <w:rStyle w:val="Fettung"/>
          <w:sz w:val="16"/>
        </w:rPr>
        <w:t xml:space="preserve">Immagine 2: </w:t>
      </w:r>
      <w:r>
        <w:rPr>
          <w:rStyle w:val="Fettung"/>
          <w:b w:val="0"/>
          <w:sz w:val="16"/>
        </w:rPr>
        <w:t>Configurazione robot con tecnologia di dosaggio 2K.</w:t>
      </w:r>
    </w:p>
    <w:p w14:paraId="66B08C1C" w14:textId="77777777" w:rsidR="00B50ABB" w:rsidRPr="001C0381" w:rsidRDefault="00B50ABB" w:rsidP="00B50ABB">
      <w:pPr>
        <w:pStyle w:val="Flietext"/>
        <w:spacing w:line="240" w:lineRule="auto"/>
        <w:rPr>
          <w:noProof/>
          <w:sz w:val="16"/>
          <w:szCs w:val="18"/>
        </w:rPr>
      </w:pPr>
    </w:p>
    <w:p w14:paraId="1DFBEED5" w14:textId="18E3457E" w:rsidR="00B50ABB" w:rsidRDefault="00B50ABB" w:rsidP="00B50ABB">
      <w:pPr>
        <w:pStyle w:val="Flietext"/>
        <w:spacing w:line="240" w:lineRule="auto"/>
        <w:rPr>
          <w:sz w:val="16"/>
          <w:szCs w:val="18"/>
        </w:rPr>
      </w:pPr>
    </w:p>
    <w:p w14:paraId="332F8521" w14:textId="57FEEC54" w:rsidR="003C4DAA" w:rsidRPr="001C0381" w:rsidRDefault="0083483A" w:rsidP="00B50ABB">
      <w:pPr>
        <w:pStyle w:val="Flietext"/>
        <w:spacing w:line="240" w:lineRule="auto"/>
        <w:rPr>
          <w:sz w:val="16"/>
          <w:szCs w:val="18"/>
        </w:rPr>
      </w:pPr>
      <w:r>
        <w:rPr>
          <w:noProof/>
          <w:sz w:val="16"/>
          <w:szCs w:val="18"/>
        </w:rPr>
        <w:lastRenderedPageBreak/>
        <w:drawing>
          <wp:inline distT="0" distB="0" distL="0" distR="0" wp14:anchorId="69BD49B9" wp14:editId="17C518D3">
            <wp:extent cx="3683000" cy="5708162"/>
            <wp:effectExtent l="0" t="0" r="0" b="0"/>
            <wp:docPr id="1627471711" name="Grafik 1" descr="Ein Bild, das Mobiliar, Stuh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471711" name="Grafik 1" descr="Ein Bild, das Mobiliar, Stuh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3227" cy="570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70CB37" w14:textId="76D30B07" w:rsidR="0070681C" w:rsidRPr="0075579B" w:rsidRDefault="0075579B" w:rsidP="00652AB5">
      <w:pPr>
        <w:pStyle w:val="Flietext"/>
        <w:spacing w:line="240" w:lineRule="auto"/>
      </w:pPr>
      <w:r>
        <w:rPr>
          <w:b/>
          <w:sz w:val="16"/>
        </w:rPr>
        <w:t xml:space="preserve">Immagine 3: </w:t>
      </w:r>
      <w:r>
        <w:rPr>
          <w:sz w:val="16"/>
        </w:rPr>
        <w:t>Interstuhl Büromöbel GmbH &amp; Co. KG si affida alla tecnologia avanzata di verniciatura di Dürr per la produzione delle sue sedie da lavoro impiegate in contesti industriali e di laboratorio.</w:t>
      </w:r>
    </w:p>
    <w:p w14:paraId="02482633" w14:textId="77777777" w:rsidR="000C3716" w:rsidRPr="00B56A7F" w:rsidRDefault="000C3716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44FE9CF3" w14:textId="77777777" w:rsidR="0075579B" w:rsidRDefault="0075579B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3A7B45E2" w14:textId="77777777" w:rsidR="0085754D" w:rsidRDefault="0085754D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32D9EFF7" w14:textId="77777777" w:rsidR="0085754D" w:rsidRDefault="0085754D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2D684AC1" w14:textId="77777777" w:rsidR="00620DA9" w:rsidRDefault="00620DA9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0C04EBE8" w14:textId="77777777" w:rsidR="003001D1" w:rsidRDefault="003001D1" w:rsidP="0085754D">
      <w:pPr>
        <w:spacing w:line="360" w:lineRule="auto"/>
        <w:rPr>
          <w:rFonts w:ascii="Arial" w:hAnsi="Arial" w:cs="Arial"/>
          <w:szCs w:val="22"/>
        </w:rPr>
      </w:pPr>
    </w:p>
    <w:p w14:paraId="1C57C7D6" w14:textId="77777777" w:rsidR="002B6C0C" w:rsidRPr="002B6C0C" w:rsidRDefault="002B6C0C" w:rsidP="002B6C0C">
      <w:pPr>
        <w:spacing w:line="360" w:lineRule="auto"/>
        <w:rPr>
          <w:rFonts w:ascii="Arial" w:hAnsi="Arial" w:cs="Arial"/>
          <w:b/>
          <w:bCs/>
          <w:szCs w:val="22"/>
        </w:rPr>
      </w:pPr>
      <w:r w:rsidRPr="002B6C0C">
        <w:rPr>
          <w:rFonts w:ascii="Arial" w:hAnsi="Arial" w:cs="Arial"/>
          <w:b/>
          <w:bCs/>
          <w:szCs w:val="22"/>
        </w:rPr>
        <w:lastRenderedPageBreak/>
        <w:t>Informazioni su Dürr  </w:t>
      </w:r>
    </w:p>
    <w:p w14:paraId="6E9A2ABD" w14:textId="77777777" w:rsidR="002B6C0C" w:rsidRDefault="002B6C0C" w:rsidP="002B6C0C">
      <w:pPr>
        <w:spacing w:line="360" w:lineRule="auto"/>
        <w:rPr>
          <w:rFonts w:ascii="Arial" w:hAnsi="Arial" w:cs="Arial"/>
          <w:szCs w:val="22"/>
        </w:rPr>
      </w:pPr>
    </w:p>
    <w:p w14:paraId="4ABD71E3" w14:textId="77777777" w:rsidR="00DE6955" w:rsidRPr="002B6C0C" w:rsidRDefault="00DE6955" w:rsidP="002B6C0C">
      <w:pPr>
        <w:spacing w:line="360" w:lineRule="auto"/>
        <w:rPr>
          <w:rFonts w:ascii="Arial" w:hAnsi="Arial" w:cs="Arial"/>
          <w:szCs w:val="22"/>
        </w:rPr>
      </w:pPr>
    </w:p>
    <w:p w14:paraId="1A3409C8" w14:textId="6541635E" w:rsidR="00DE6955" w:rsidRDefault="00DE6955" w:rsidP="00DE6955">
      <w:pPr>
        <w:spacing w:line="360" w:lineRule="auto"/>
        <w:rPr>
          <w:rFonts w:ascii="Arial" w:hAnsi="Arial" w:cs="Arial"/>
          <w:szCs w:val="22"/>
        </w:rPr>
      </w:pPr>
      <w:r w:rsidRPr="00DE6955">
        <w:rPr>
          <w:rFonts w:ascii="Arial" w:hAnsi="Arial" w:cs="Arial"/>
          <w:szCs w:val="22"/>
        </w:rPr>
        <w:t>Le due filiali italiane di Dürr, CPM e Olpidürr, si sono fuse nel dicembre 2025 e da allora operano sotto il nome di Dürr Systems Italy S.p.A. Con sedi a Milano e Torino, l'azienda è specializzata in impianti di verniciatura, assemblaggio finale e sistemi di trasporto. È anche il Centro di Eccellenza Dürr per la verniciatura di cerchi in alluminio e per gli innovativi veicoli a guida automatica (AGV) sviluppati per la logistica automatizzata dei veicoli e la movimentazione dei materiali. La filiale Dürr, Verind S.p.A., si concentra sulle tecnologie applicative per la finitura superficiale, il rivestimento, l'ultrafiltrazione e il trattamento delle acque reflue. Nel 2025, 170 persone lavorano per Dürr in Italia.</w:t>
      </w:r>
    </w:p>
    <w:p w14:paraId="2F3197B5" w14:textId="77777777" w:rsidR="00DE6955" w:rsidRDefault="00DE6955" w:rsidP="00DE6955">
      <w:pPr>
        <w:spacing w:line="360" w:lineRule="auto"/>
        <w:rPr>
          <w:rFonts w:ascii="Arial" w:hAnsi="Arial" w:cs="Arial"/>
          <w:szCs w:val="22"/>
        </w:rPr>
      </w:pPr>
    </w:p>
    <w:p w14:paraId="6AE59E29" w14:textId="77777777" w:rsidR="00DE6955" w:rsidRPr="00DE6955" w:rsidRDefault="00DE6955" w:rsidP="00DE6955">
      <w:pPr>
        <w:spacing w:line="360" w:lineRule="auto"/>
        <w:rPr>
          <w:rFonts w:ascii="Arial" w:hAnsi="Arial" w:cs="Arial"/>
          <w:szCs w:val="22"/>
        </w:rPr>
      </w:pPr>
    </w:p>
    <w:p w14:paraId="4B2D9E70" w14:textId="4445EBB1" w:rsidR="00A97AB9" w:rsidRDefault="00DE6955" w:rsidP="00A97AB9">
      <w:pPr>
        <w:spacing w:line="360" w:lineRule="auto"/>
        <w:rPr>
          <w:rFonts w:ascii="Arial" w:hAnsi="Arial" w:cs="Arial"/>
          <w:szCs w:val="22"/>
        </w:rPr>
      </w:pPr>
      <w:r w:rsidRPr="00DE6955">
        <w:rPr>
          <w:rFonts w:ascii="Arial" w:hAnsi="Arial" w:cs="Arial"/>
          <w:szCs w:val="22"/>
        </w:rPr>
        <w:t>Il gruppo Dürr è una delle aziende leader a livello mondiale nell’ingegneria meccanica ed impiantistica con una particolare competenza nei settori tecnologici dell’automazione, della digitalizzazione e dell’efficienza energetica. I suoi prodotti, sistemi e servizi consentono processi di produzione altamente efficienti e sostenibili, principalmente nell'industria automobilistica, nell’industria di produzione di mobili e case in legno, nonché nell’assemblaggio di prodotti medicali ed elettrici e nella produzione di batterie. Il gruppo Dürr ha generato un fatturato di 4,7 miliardi di € nel 2024. Il Gruppo Dürr conta attualmente circa 18.000 dipendenti e 130 sedi commerciali in 32 paesi. Dalla cessione della divisione Environmental Technology alla fine di ottobre 2025, l’attività del Gruppo Dürr è stata consolidata in tre divisioni:</w:t>
      </w:r>
    </w:p>
    <w:p w14:paraId="4ADA00CA" w14:textId="77777777" w:rsidR="00DE6955" w:rsidRDefault="00DE6955" w:rsidP="00A97AB9">
      <w:pPr>
        <w:spacing w:line="360" w:lineRule="auto"/>
        <w:rPr>
          <w:rFonts w:ascii="Arial" w:hAnsi="Arial" w:cs="Arial"/>
          <w:szCs w:val="22"/>
        </w:rPr>
      </w:pPr>
    </w:p>
    <w:p w14:paraId="2567FF1E" w14:textId="77777777" w:rsidR="00DE6955" w:rsidRDefault="00DE6955" w:rsidP="00A97AB9">
      <w:pPr>
        <w:spacing w:line="360" w:lineRule="auto"/>
        <w:rPr>
          <w:rFonts w:ascii="Arial" w:hAnsi="Arial" w:cs="Arial"/>
          <w:szCs w:val="22"/>
        </w:rPr>
      </w:pPr>
    </w:p>
    <w:p w14:paraId="460B2FB4" w14:textId="77777777" w:rsidR="00DE6955" w:rsidRDefault="00DE6955" w:rsidP="00A97AB9">
      <w:pPr>
        <w:spacing w:line="360" w:lineRule="auto"/>
        <w:rPr>
          <w:rFonts w:ascii="Arial" w:hAnsi="Arial" w:cs="Arial"/>
          <w:szCs w:val="22"/>
        </w:rPr>
      </w:pPr>
    </w:p>
    <w:p w14:paraId="0253BCCD" w14:textId="77777777" w:rsidR="00A97AB9" w:rsidRDefault="00A97AB9" w:rsidP="00A97AB9">
      <w:pPr>
        <w:spacing w:line="360" w:lineRule="auto"/>
        <w:rPr>
          <w:rFonts w:ascii="Arial" w:hAnsi="Arial" w:cs="Arial"/>
          <w:szCs w:val="22"/>
        </w:rPr>
      </w:pPr>
    </w:p>
    <w:p w14:paraId="075F0FEE" w14:textId="738F3B49" w:rsidR="0085754D" w:rsidRPr="009D7AA7" w:rsidRDefault="0085754D" w:rsidP="0085754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Cs/>
          <w:szCs w:val="22"/>
        </w:rPr>
      </w:pPr>
      <w:r w:rsidRPr="009D7AA7">
        <w:rPr>
          <w:rFonts w:ascii="Arial" w:hAnsi="Arial" w:cs="Arial"/>
          <w:b/>
          <w:bCs/>
          <w:iCs/>
          <w:szCs w:val="22"/>
        </w:rPr>
        <w:lastRenderedPageBreak/>
        <w:t>Automotive:</w:t>
      </w:r>
      <w:r w:rsidRPr="009D7AA7">
        <w:rPr>
          <w:rFonts w:ascii="Arial" w:hAnsi="Arial" w:cs="Arial"/>
          <w:iCs/>
          <w:szCs w:val="22"/>
        </w:rPr>
        <w:t xml:space="preserve"> tecnologie di verniciatura, assemblaggio finale, tecnologie di collaudo e riempimento, </w:t>
      </w:r>
      <w:r w:rsidR="00DE6955">
        <w:rPr>
          <w:rFonts w:ascii="Arial" w:hAnsi="Arial" w:cs="Arial"/>
          <w:iCs/>
          <w:szCs w:val="22"/>
        </w:rPr>
        <w:t>tecnologie di produzione</w:t>
      </w:r>
      <w:r w:rsidRPr="009D7AA7">
        <w:rPr>
          <w:rFonts w:ascii="Arial" w:hAnsi="Arial" w:cs="Arial"/>
          <w:iCs/>
          <w:szCs w:val="22"/>
        </w:rPr>
        <w:t xml:space="preserve"> elettrodi </w:t>
      </w:r>
      <w:r w:rsidR="00DE6955">
        <w:rPr>
          <w:rFonts w:ascii="Arial" w:hAnsi="Arial" w:cs="Arial"/>
          <w:iCs/>
          <w:szCs w:val="22"/>
        </w:rPr>
        <w:t xml:space="preserve">per </w:t>
      </w:r>
      <w:r w:rsidRPr="009D7AA7">
        <w:rPr>
          <w:rFonts w:ascii="Arial" w:hAnsi="Arial" w:cs="Arial"/>
          <w:iCs/>
          <w:szCs w:val="22"/>
        </w:rPr>
        <w:t>batterie</w:t>
      </w:r>
    </w:p>
    <w:p w14:paraId="64F2C073" w14:textId="7021B583" w:rsidR="0085754D" w:rsidRPr="002D5CF2" w:rsidRDefault="0085754D" w:rsidP="0085754D">
      <w:pPr>
        <w:pStyle w:val="Paragrafoelenco"/>
        <w:numPr>
          <w:ilvl w:val="0"/>
          <w:numId w:val="18"/>
        </w:numPr>
        <w:tabs>
          <w:tab w:val="clear" w:pos="3572"/>
        </w:tabs>
        <w:spacing w:line="360" w:lineRule="auto"/>
        <w:jc w:val="both"/>
        <w:textAlignment w:val="baseline"/>
        <w:rPr>
          <w:rFonts w:ascii="Arial" w:hAnsi="Arial" w:cs="Arial"/>
          <w:iCs/>
          <w:szCs w:val="22"/>
        </w:rPr>
      </w:pPr>
      <w:r w:rsidRPr="009D7AA7">
        <w:rPr>
          <w:rStyle w:val="normaltextrun"/>
          <w:b/>
          <w:bCs/>
          <w:iCs/>
          <w:szCs w:val="22"/>
        </w:rPr>
        <w:t>Industrial Automation:</w:t>
      </w:r>
      <w:r w:rsidRPr="009D7AA7">
        <w:rPr>
          <w:rStyle w:val="normaltextrun"/>
          <w:iCs/>
          <w:szCs w:val="22"/>
        </w:rPr>
        <w:t xml:space="preserve"> sistemi di assemblaggio e collaudo per componenti automobilistici, dispositivi medicali e beni di consumo nonché</w:t>
      </w:r>
      <w:r w:rsidRPr="002D5CF2">
        <w:rPr>
          <w:rStyle w:val="normaltextrun"/>
          <w:iCs/>
          <w:szCs w:val="22"/>
        </w:rPr>
        <w:t xml:space="preserve"> soluzioni tecnologiche di bilanciamento </w:t>
      </w:r>
    </w:p>
    <w:p w14:paraId="4FCDF54F" w14:textId="77777777" w:rsidR="0085754D" w:rsidRPr="007C55C7" w:rsidRDefault="0085754D" w:rsidP="0085754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ascii="Arial" w:eastAsia="MS Mincho" w:hAnsi="Arial" w:cs="Arial"/>
          <w:b/>
          <w:iCs/>
          <w:szCs w:val="22"/>
          <w:lang w:eastAsia="ja-JP"/>
        </w:rPr>
      </w:pPr>
      <w:r w:rsidRPr="002D5CF2">
        <w:rPr>
          <w:rFonts w:ascii="Arial" w:hAnsi="Arial" w:cs="Arial"/>
          <w:b/>
          <w:bCs/>
          <w:iCs/>
          <w:szCs w:val="22"/>
        </w:rPr>
        <w:t>Woodworking:</w:t>
      </w:r>
      <w:r w:rsidRPr="002D5CF2">
        <w:rPr>
          <w:rFonts w:ascii="Arial" w:hAnsi="Arial" w:cs="Arial"/>
          <w:iCs/>
          <w:szCs w:val="22"/>
        </w:rPr>
        <w:t xml:space="preserve"> macchine ed attrezzature per l‘industria del legno</w:t>
      </w:r>
    </w:p>
    <w:p w14:paraId="308FE0CF" w14:textId="77777777" w:rsidR="00701182" w:rsidRDefault="00701182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27961F87" w14:textId="77777777" w:rsidR="00D053A8" w:rsidRDefault="00D053A8" w:rsidP="00D053A8">
      <w:pPr>
        <w:pStyle w:val="Flietext"/>
        <w:rPr>
          <w:rFonts w:eastAsiaTheme="minorEastAsia" w:cstheme="minorBidi"/>
          <w:b/>
          <w:bCs/>
          <w:szCs w:val="22"/>
        </w:rPr>
      </w:pPr>
    </w:p>
    <w:p w14:paraId="45444DC4" w14:textId="77777777" w:rsidR="00D053A8" w:rsidRPr="00D93281" w:rsidRDefault="00D053A8" w:rsidP="00D053A8">
      <w:pPr>
        <w:pStyle w:val="Flietext"/>
        <w:rPr>
          <w:rFonts w:eastAsiaTheme="minorEastAsia" w:cstheme="minorBidi"/>
          <w:b/>
          <w:szCs w:val="22"/>
          <w:lang w:val="de-DE"/>
        </w:rPr>
      </w:pPr>
      <w:r w:rsidRPr="00D93281">
        <w:rPr>
          <w:rFonts w:eastAsiaTheme="minorEastAsia" w:cstheme="minorBidi"/>
          <w:b/>
          <w:bCs/>
          <w:szCs w:val="22"/>
        </w:rPr>
        <w:t>Contatti</w:t>
      </w:r>
      <w:r w:rsidRPr="00D93281">
        <w:rPr>
          <w:rFonts w:eastAsiaTheme="minorEastAsia" w:cstheme="minorBidi"/>
          <w:b/>
          <w:szCs w:val="22"/>
          <w:lang w:val="de-DE"/>
        </w:rPr>
        <w:t> </w:t>
      </w:r>
    </w:p>
    <w:p w14:paraId="68683C3B" w14:textId="77777777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en-US"/>
        </w:rPr>
      </w:pPr>
      <w:r w:rsidRPr="00D93281">
        <w:rPr>
          <w:rFonts w:eastAsiaTheme="minorEastAsia" w:cstheme="minorBidi"/>
          <w:szCs w:val="22"/>
        </w:rPr>
        <w:t>Gabriele De Rossi</w:t>
      </w:r>
      <w:r w:rsidRPr="00D93281">
        <w:rPr>
          <w:rFonts w:eastAsiaTheme="minorEastAsia" w:cstheme="minorBidi"/>
          <w:szCs w:val="22"/>
          <w:lang w:val="de-DE"/>
        </w:rPr>
        <w:t> </w:t>
      </w:r>
      <w:r w:rsidRPr="00D93281">
        <w:rPr>
          <w:rFonts w:eastAsiaTheme="minorEastAsia" w:cstheme="minorBidi"/>
          <w:szCs w:val="22"/>
          <w:lang w:val="de-DE"/>
        </w:rPr>
        <w:br/>
      </w:r>
      <w:r w:rsidRPr="00D93281">
        <w:rPr>
          <w:rFonts w:eastAsiaTheme="minorEastAsia" w:cstheme="minorBidi"/>
          <w:szCs w:val="22"/>
        </w:rPr>
        <w:t>Verind S.p.A.</w:t>
      </w:r>
      <w:r w:rsidRPr="00D93281">
        <w:rPr>
          <w:rFonts w:eastAsiaTheme="minorEastAsia" w:cstheme="minorBidi"/>
          <w:szCs w:val="22"/>
          <w:lang w:val="de-DE"/>
        </w:rPr>
        <w:t> </w:t>
      </w:r>
      <w:r w:rsidRPr="00D93281">
        <w:rPr>
          <w:rFonts w:eastAsiaTheme="minorEastAsia" w:cstheme="minorBidi"/>
          <w:szCs w:val="22"/>
          <w:lang w:val="de-DE"/>
        </w:rPr>
        <w:br/>
      </w:r>
      <w:r w:rsidRPr="00133907">
        <w:rPr>
          <w:rFonts w:eastAsiaTheme="minorEastAsia" w:cstheme="minorBidi"/>
          <w:szCs w:val="22"/>
          <w:lang w:val="en-US"/>
        </w:rPr>
        <w:t>Application Technology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>APT Auto - Service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>Phone +39 02 95951726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 xml:space="preserve">E-Mail </w:t>
      </w:r>
      <w:hyperlink r:id="rId14" w:tgtFrame="_blank" w:history="1">
        <w:r w:rsidRPr="00133907">
          <w:rPr>
            <w:rStyle w:val="Collegamentoipertestuale"/>
            <w:rFonts w:eastAsiaTheme="minorEastAsia" w:cstheme="minorBidi"/>
            <w:szCs w:val="22"/>
            <w:lang w:val="en-US"/>
          </w:rPr>
          <w:t>Gabriele.DeRossi@verind.it</w:t>
        </w:r>
      </w:hyperlink>
      <w:r w:rsidRPr="00D93281">
        <w:rPr>
          <w:rFonts w:eastAsiaTheme="minorEastAsia" w:cstheme="minorBidi"/>
          <w:szCs w:val="22"/>
          <w:lang w:val="en-US"/>
        </w:rPr>
        <w:t> </w:t>
      </w:r>
    </w:p>
    <w:p w14:paraId="01DB9015" w14:textId="77777777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Internet </w:t>
      </w:r>
      <w:hyperlink r:id="rId15" w:tgtFrame="_blank" w:history="1">
        <w:r w:rsidRPr="00D93281">
          <w:rPr>
            <w:rStyle w:val="Collegamentoipertestuale"/>
            <w:rFonts w:eastAsiaTheme="minorEastAsia" w:cstheme="minorBidi"/>
            <w:szCs w:val="22"/>
          </w:rPr>
          <w:t>www.verind.it</w:t>
        </w:r>
      </w:hyperlink>
      <w:r w:rsidRPr="00D93281">
        <w:rPr>
          <w:rFonts w:eastAsiaTheme="minorEastAsia" w:cstheme="minorBidi"/>
          <w:szCs w:val="22"/>
          <w:lang w:val="de-DE"/>
        </w:rPr>
        <w:t> </w:t>
      </w:r>
    </w:p>
    <w:p w14:paraId="5F3337A4" w14:textId="77777777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</w:p>
    <w:p w14:paraId="4AEA6965" w14:textId="77777777" w:rsidR="00D053A8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</w:p>
    <w:p w14:paraId="1DDA17DE" w14:textId="77777777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  <w:lang w:val="de-DE"/>
        </w:rPr>
        <w:br/>
      </w:r>
      <w:r w:rsidRPr="00D93281">
        <w:rPr>
          <w:rFonts w:eastAsiaTheme="minorEastAsia" w:cstheme="minorBidi"/>
          <w:szCs w:val="22"/>
          <w:u w:val="single"/>
        </w:rPr>
        <w:t>Ufficio Stampa:</w:t>
      </w:r>
      <w:r w:rsidRPr="00D93281">
        <w:rPr>
          <w:rFonts w:eastAsiaTheme="minorEastAsia" w:cstheme="minorBidi"/>
          <w:szCs w:val="22"/>
        </w:rPr>
        <w:t>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52D260C3" w14:textId="40F058AF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>Soluzione Group S</w:t>
      </w:r>
      <w:r w:rsidR="00550E47">
        <w:rPr>
          <w:rFonts w:eastAsiaTheme="minorEastAsia" w:cstheme="minorBidi"/>
          <w:szCs w:val="22"/>
          <w:lang w:val="de-DE"/>
        </w:rPr>
        <w:t>pA</w:t>
      </w:r>
    </w:p>
    <w:p w14:paraId="6BD6ECC2" w14:textId="77777777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>Michela Bracchi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2F45B91A" w14:textId="77777777" w:rsidR="00D053A8" w:rsidRPr="00D93281" w:rsidRDefault="00D053A8" w:rsidP="00D053A8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Tel. </w:t>
      </w:r>
      <w:r w:rsidRPr="00D93281">
        <w:rPr>
          <w:rFonts w:eastAsiaTheme="minorEastAsia" w:cstheme="minorBidi"/>
          <w:szCs w:val="22"/>
          <w:u w:val="single"/>
        </w:rPr>
        <w:t>+</w:t>
      </w:r>
      <w:r>
        <w:rPr>
          <w:rFonts w:eastAsiaTheme="minorEastAsia" w:cstheme="minorBidi"/>
          <w:szCs w:val="22"/>
        </w:rPr>
        <w:t xml:space="preserve">39 </w:t>
      </w:r>
      <w:r w:rsidRPr="00D93281">
        <w:rPr>
          <w:rFonts w:eastAsiaTheme="minorEastAsia" w:cstheme="minorBidi"/>
          <w:szCs w:val="22"/>
          <w:u w:val="single"/>
        </w:rPr>
        <w:t>337 222141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20DAE035" w14:textId="77777777" w:rsidR="00D053A8" w:rsidRPr="006828E2" w:rsidRDefault="00D053A8" w:rsidP="00D053A8">
      <w:pPr>
        <w:pStyle w:val="Flietext"/>
      </w:pPr>
      <w:r w:rsidRPr="00D93281">
        <w:rPr>
          <w:rFonts w:eastAsiaTheme="minorEastAsia" w:cstheme="minorBidi"/>
          <w:szCs w:val="22"/>
        </w:rPr>
        <w:t xml:space="preserve">E-mail: </w:t>
      </w:r>
      <w:hyperlink r:id="rId16" w:tgtFrame="_blank" w:history="1">
        <w:r w:rsidRPr="00D93281">
          <w:rPr>
            <w:rStyle w:val="Collegamentoipertestuale"/>
            <w:rFonts w:eastAsiaTheme="minorEastAsia" w:cstheme="minorBidi"/>
            <w:szCs w:val="22"/>
          </w:rPr>
          <w:t>bracchi@soluzionegroup.com</w:t>
        </w:r>
      </w:hyperlink>
    </w:p>
    <w:p w14:paraId="29E479F3" w14:textId="77777777" w:rsidR="002B6C0C" w:rsidRPr="00B56A7F" w:rsidRDefault="002B6C0C" w:rsidP="004D2838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sectPr w:rsidR="002B6C0C" w:rsidRPr="00B56A7F" w:rsidSect="00B143F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95A88" w14:textId="77777777" w:rsidR="00D92655" w:rsidRDefault="00D92655" w:rsidP="00D9165E">
      <w:r>
        <w:separator/>
      </w:r>
    </w:p>
  </w:endnote>
  <w:endnote w:type="continuationSeparator" w:id="0">
    <w:p w14:paraId="65A7A850" w14:textId="77777777" w:rsidR="00D92655" w:rsidRDefault="00D92655" w:rsidP="00D9165E">
      <w:r>
        <w:continuationSeparator/>
      </w:r>
    </w:p>
  </w:endnote>
  <w:endnote w:type="continuationNotice" w:id="1">
    <w:p w14:paraId="178C3D14" w14:textId="77777777" w:rsidR="00D92655" w:rsidRDefault="00D926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Pidipagina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5E1D3BB4" w:rsidR="00B143FE" w:rsidRPr="00FA5FBE" w:rsidRDefault="00A21901" w:rsidP="00FA5FBE">
    <w:pPr>
      <w:pStyle w:val="Intestazione"/>
    </w:pPr>
    <w:ins w:id="1" w:author="Michela Bracchi" w:date="2024-11-04T11:07:00Z">
      <w:r>
        <w:rPr>
          <w:lang w:eastAsia="it-IT"/>
        </w:rPr>
        <mc:AlternateContent>
          <mc:Choice Requires="wps">
            <w:drawing>
              <wp:anchor distT="0" distB="0" distL="114300" distR="114300" simplePos="0" relativeHeight="251660293" behindDoc="1" locked="0" layoutInCell="1" allowOverlap="1" wp14:anchorId="62D84296" wp14:editId="1D7F57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342" cy="439420"/>
                <wp:effectExtent l="0" t="0" r="0" b="0"/>
                <wp:wrapNone/>
                <wp:docPr id="1778913520" name="Casella di testo 177891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42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37AD6" w14:textId="77777777" w:rsidR="00A21901" w:rsidRPr="004610AB" w:rsidRDefault="00A21901" w:rsidP="00A2190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4610AB">
                              <w:rPr>
                                <w:sz w:val="13"/>
                                <w:szCs w:val="13"/>
                              </w:rPr>
                              <w:t xml:space="preserve">Com.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2 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Rev. 0 (22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6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135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84296" id="_x0000_t202" coordsize="21600,21600" o:spt="202" path="m,l,21600r21600,l21600,xe">
                <v:stroke joinstyle="miter"/>
                <v:path gradientshapeok="t" o:connecttype="rect"/>
              </v:shapetype>
              <v:shape id="Casella di testo 1778913520" o:spid="_x0000_s1028" type="#_x0000_t202" style="position:absolute;margin-left:0;margin-top:0;width:118.7pt;height:34.6pt;z-index:-2516561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" filled="f" stroked="f">
                <v:textbox inset=",7.2pt,,7.2pt">
                  <w:txbxContent>
                    <w:p w14:paraId="68937AD6" w14:textId="77777777" w:rsidR="00A21901" w:rsidRPr="004610AB" w:rsidRDefault="00A21901" w:rsidP="00A21901">
                      <w:pPr>
                        <w:rPr>
                          <w:sz w:val="13"/>
                          <w:szCs w:val="13"/>
                        </w:rPr>
                      </w:pPr>
                      <w:r w:rsidRPr="004610AB">
                        <w:rPr>
                          <w:sz w:val="13"/>
                          <w:szCs w:val="13"/>
                        </w:rPr>
                        <w:t xml:space="preserve">Com. </w:t>
                      </w:r>
                      <w:r>
                        <w:rPr>
                          <w:sz w:val="13"/>
                          <w:szCs w:val="13"/>
                        </w:rPr>
                        <w:t xml:space="preserve">2 </w:t>
                      </w:r>
                      <w:r w:rsidRPr="004610AB">
                        <w:rPr>
                          <w:sz w:val="13"/>
                          <w:szCs w:val="13"/>
                        </w:rPr>
                        <w:t>Rev. 0 (22</w:t>
                      </w:r>
                      <w:r>
                        <w:rPr>
                          <w:sz w:val="13"/>
                          <w:szCs w:val="13"/>
                        </w:rPr>
                        <w:t>6</w:t>
                      </w:r>
                      <w:r w:rsidRPr="004610AB">
                        <w:rPr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sz w:val="13"/>
                          <w:szCs w:val="13"/>
                        </w:rPr>
                        <w:t>135</w:t>
                      </w:r>
                      <w:r w:rsidRPr="004610AB">
                        <w:rPr>
                          <w:sz w:val="13"/>
                          <w:szCs w:val="13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ins>
    <w:r w:rsidR="00FA5FBE" w:rsidRPr="005218C8">
      <w:fldChar w:fldCharType="begin"/>
    </w:r>
    <w:r w:rsidR="00FA5FBE" w:rsidRPr="005218C8">
      <w:instrText xml:space="preserve"> IF  \* MERGEFORMAT </w:instrText>
    </w:r>
    <w:fldSimple w:instr=" NUMPAGES  \* MERGEFORMAT ">
      <w:r>
        <w:instrText>7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>
      <w:instrText>7</w:instrText>
    </w:r>
    <w:r w:rsidR="00FA5FBE" w:rsidRPr="005218C8">
      <w:fldChar w:fldCharType="end"/>
    </w:r>
    <w:r w:rsidR="00FA5FBE" w:rsidRPr="005218C8">
      <w:instrText>/</w:instrText>
    </w:r>
    <w:fldSimple w:instr=" NUMPAGES  \* MERGEFORMAT ">
      <w:r>
        <w:instrText>7</w:instrText>
      </w:r>
    </w:fldSimple>
    <w:r w:rsidR="00FA5FBE" w:rsidRPr="005218C8">
      <w:instrText>" "</w:instrText>
    </w:r>
    <w:r w:rsidR="00FA5FBE" w:rsidRPr="005218C8">
      <w:fldChar w:fldCharType="separate"/>
    </w:r>
    <w:r>
      <w:t>7</w:t>
    </w:r>
    <w:r w:rsidRPr="005218C8">
      <w:t>/</w:t>
    </w:r>
    <w:r>
      <w:t>7</w:t>
    </w:r>
    <w:r w:rsidR="00FA5FBE" w:rsidRPr="005218C8">
      <w:fldChar w:fldCharType="end"/>
    </w:r>
    <w:r w:rsidR="00FA5FBE">
      <w:tab/>
      <w:t>Comunicato stampa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615BB380" w:rsidR="00B143FE" w:rsidRPr="005218C8" w:rsidRDefault="00B143FE" w:rsidP="00EB19AD">
    <w:pPr>
      <w:pStyle w:val="Intestazion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A21901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A21901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A21901">
        <w:instrText>7</w:instrText>
      </w:r>
    </w:fldSimple>
    <w:r w:rsidRPr="005218C8">
      <w:instrText>" "</w:instrText>
    </w:r>
    <w:r w:rsidRPr="005218C8">
      <w:fldChar w:fldCharType="separate"/>
    </w:r>
    <w:r w:rsidR="00A21901">
      <w:t>1</w:t>
    </w:r>
    <w:r w:rsidR="00A21901" w:rsidRPr="005218C8">
      <w:t>/</w:t>
    </w:r>
    <w:r w:rsidR="00A21901">
      <w:t>7</w:t>
    </w:r>
    <w:r w:rsidRPr="005218C8">
      <w:fldChar w:fldCharType="end"/>
    </w:r>
    <w:r>
      <w:tab/>
      <w:t>Comunicato stampa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106EE" w14:textId="77777777" w:rsidR="00D92655" w:rsidRDefault="00D92655" w:rsidP="00D9165E">
      <w:r>
        <w:separator/>
      </w:r>
    </w:p>
  </w:footnote>
  <w:footnote w:type="continuationSeparator" w:id="0">
    <w:p w14:paraId="4D4D4B05" w14:textId="77777777" w:rsidR="00D92655" w:rsidRDefault="00D92655" w:rsidP="00D9165E">
      <w:r>
        <w:continuationSeparator/>
      </w:r>
    </w:p>
  </w:footnote>
  <w:footnote w:type="continuationNotice" w:id="1">
    <w:p w14:paraId="2B0F3460" w14:textId="77777777" w:rsidR="00D92655" w:rsidRDefault="00D9265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Intestazion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1C0381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C038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DE6955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1C038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E6955">
                            <w:rPr>
                              <w:lang w:val="en-US"/>
                            </w:rPr>
                            <w:t>34</w:t>
                          </w:r>
                        </w:p>
                        <w:p w14:paraId="1024546A" w14:textId="77777777" w:rsidR="00EB19AD" w:rsidRPr="002E13E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2E13E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2E13E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2E13E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20DA9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2E13E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1C0381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C038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DE6955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1C0381">
                      <w:rPr>
                        <w:lang w:val="de-DE"/>
                      </w:rPr>
                      <w:t xml:space="preserve">Carl-Benz-Str. </w:t>
                    </w:r>
                    <w:r w:rsidRPr="00DE6955">
                      <w:rPr>
                        <w:lang w:val="en-US"/>
                      </w:rPr>
                      <w:t>34</w:t>
                    </w:r>
                  </w:p>
                  <w:p w14:paraId="1024546A" w14:textId="77777777" w:rsidR="00EB19AD" w:rsidRPr="002E13E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2E13E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2E13E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2E13E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20DA9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2E13E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Intestazion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Intestazione"/>
    </w:pPr>
  </w:p>
  <w:p w14:paraId="42F14B11" w14:textId="77777777" w:rsidR="00B143FE" w:rsidRDefault="00B143FE" w:rsidP="005218C8">
    <w:pPr>
      <w:pStyle w:val="Intestazione"/>
    </w:pPr>
  </w:p>
  <w:p w14:paraId="3DD9B2BA" w14:textId="77777777" w:rsidR="00B143FE" w:rsidRDefault="00B143FE" w:rsidP="005218C8">
    <w:pPr>
      <w:pStyle w:val="Intestazion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1C0381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C038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DE6955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1C038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E6955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2E13E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2E13E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2E13E4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2E13E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20DA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2E13E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2E13E4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1C0381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C038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DE6955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1C0381">
                      <w:rPr>
                        <w:lang w:val="de-DE"/>
                      </w:rPr>
                      <w:t xml:space="preserve">Carl-Benz-Str. </w:t>
                    </w:r>
                    <w:r w:rsidRPr="00DE6955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2E13E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2E13E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2E13E4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2E13E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20DA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2E13E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2E13E4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11378179">
    <w:abstractNumId w:val="3"/>
  </w:num>
  <w:num w:numId="2" w16cid:durableId="670984762">
    <w:abstractNumId w:val="17"/>
  </w:num>
  <w:num w:numId="3" w16cid:durableId="623463498">
    <w:abstractNumId w:val="5"/>
  </w:num>
  <w:num w:numId="4" w16cid:durableId="1363943254">
    <w:abstractNumId w:val="8"/>
  </w:num>
  <w:num w:numId="5" w16cid:durableId="2056613464">
    <w:abstractNumId w:val="14"/>
  </w:num>
  <w:num w:numId="6" w16cid:durableId="1660233184">
    <w:abstractNumId w:val="1"/>
  </w:num>
  <w:num w:numId="7" w16cid:durableId="1302072637">
    <w:abstractNumId w:val="20"/>
  </w:num>
  <w:num w:numId="8" w16cid:durableId="1484664359">
    <w:abstractNumId w:val="7"/>
  </w:num>
  <w:num w:numId="9" w16cid:durableId="1294677963">
    <w:abstractNumId w:val="19"/>
  </w:num>
  <w:num w:numId="10" w16cid:durableId="1497261856">
    <w:abstractNumId w:val="6"/>
  </w:num>
  <w:num w:numId="11" w16cid:durableId="674653385">
    <w:abstractNumId w:val="0"/>
  </w:num>
  <w:num w:numId="12" w16cid:durableId="269819278">
    <w:abstractNumId w:val="4"/>
  </w:num>
  <w:num w:numId="13" w16cid:durableId="1337027674">
    <w:abstractNumId w:val="10"/>
  </w:num>
  <w:num w:numId="14" w16cid:durableId="622808987">
    <w:abstractNumId w:val="12"/>
  </w:num>
  <w:num w:numId="15" w16cid:durableId="1106078337">
    <w:abstractNumId w:val="16"/>
  </w:num>
  <w:num w:numId="16" w16cid:durableId="500312465">
    <w:abstractNumId w:val="15"/>
  </w:num>
  <w:num w:numId="17" w16cid:durableId="2105683164">
    <w:abstractNumId w:val="11"/>
  </w:num>
  <w:num w:numId="18" w16cid:durableId="30497777">
    <w:abstractNumId w:val="9"/>
  </w:num>
  <w:num w:numId="19" w16cid:durableId="86536060">
    <w:abstractNumId w:val="13"/>
  </w:num>
  <w:num w:numId="20" w16cid:durableId="1359627531">
    <w:abstractNumId w:val="18"/>
  </w:num>
  <w:num w:numId="21" w16cid:durableId="63198657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ela Bracchi">
    <w15:presenceInfo w15:providerId="AD" w15:userId="S::michela@soluzionegroupsrl.onmicrosoft.com::51e11307-ff0c-4c7e-914b-642d61e65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0F81"/>
    <w:rsid w:val="000137F9"/>
    <w:rsid w:val="00013B23"/>
    <w:rsid w:val="00014D26"/>
    <w:rsid w:val="00015F92"/>
    <w:rsid w:val="0002273A"/>
    <w:rsid w:val="00026B8C"/>
    <w:rsid w:val="00030020"/>
    <w:rsid w:val="00030C1A"/>
    <w:rsid w:val="00033F0A"/>
    <w:rsid w:val="0003403A"/>
    <w:rsid w:val="0003543C"/>
    <w:rsid w:val="00036336"/>
    <w:rsid w:val="00036456"/>
    <w:rsid w:val="00037BB3"/>
    <w:rsid w:val="00037FF7"/>
    <w:rsid w:val="00040FEA"/>
    <w:rsid w:val="0004140A"/>
    <w:rsid w:val="000436AB"/>
    <w:rsid w:val="00052472"/>
    <w:rsid w:val="00053D24"/>
    <w:rsid w:val="00055239"/>
    <w:rsid w:val="000557D8"/>
    <w:rsid w:val="00056AE4"/>
    <w:rsid w:val="00061860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3817"/>
    <w:rsid w:val="000750E4"/>
    <w:rsid w:val="00077087"/>
    <w:rsid w:val="00080656"/>
    <w:rsid w:val="00082593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6E58"/>
    <w:rsid w:val="000C009A"/>
    <w:rsid w:val="000C2A85"/>
    <w:rsid w:val="000C3716"/>
    <w:rsid w:val="000C3AF3"/>
    <w:rsid w:val="000C52D5"/>
    <w:rsid w:val="000C74C8"/>
    <w:rsid w:val="000C7902"/>
    <w:rsid w:val="000D1867"/>
    <w:rsid w:val="000D261C"/>
    <w:rsid w:val="000D4047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52E0"/>
    <w:rsid w:val="001076E4"/>
    <w:rsid w:val="00107C5A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1864"/>
    <w:rsid w:val="00124E6A"/>
    <w:rsid w:val="00124E6C"/>
    <w:rsid w:val="00127835"/>
    <w:rsid w:val="00135319"/>
    <w:rsid w:val="00142FDB"/>
    <w:rsid w:val="001437C1"/>
    <w:rsid w:val="001440F5"/>
    <w:rsid w:val="00147965"/>
    <w:rsid w:val="0015096A"/>
    <w:rsid w:val="00151506"/>
    <w:rsid w:val="00153407"/>
    <w:rsid w:val="00156161"/>
    <w:rsid w:val="0016271C"/>
    <w:rsid w:val="00162EEF"/>
    <w:rsid w:val="0016325F"/>
    <w:rsid w:val="00163B9D"/>
    <w:rsid w:val="001719A4"/>
    <w:rsid w:val="00176D8A"/>
    <w:rsid w:val="00180D0F"/>
    <w:rsid w:val="001877A6"/>
    <w:rsid w:val="001935AE"/>
    <w:rsid w:val="00194AC6"/>
    <w:rsid w:val="00197009"/>
    <w:rsid w:val="001975A2"/>
    <w:rsid w:val="00197E71"/>
    <w:rsid w:val="001A0E16"/>
    <w:rsid w:val="001A297C"/>
    <w:rsid w:val="001A5408"/>
    <w:rsid w:val="001A5B15"/>
    <w:rsid w:val="001A65EE"/>
    <w:rsid w:val="001B250B"/>
    <w:rsid w:val="001C0381"/>
    <w:rsid w:val="001C0856"/>
    <w:rsid w:val="001C0A26"/>
    <w:rsid w:val="001C0A39"/>
    <w:rsid w:val="001C179C"/>
    <w:rsid w:val="001C5EB3"/>
    <w:rsid w:val="001C64CE"/>
    <w:rsid w:val="001D0887"/>
    <w:rsid w:val="001D0F2E"/>
    <w:rsid w:val="001D55C3"/>
    <w:rsid w:val="001D697E"/>
    <w:rsid w:val="001D776F"/>
    <w:rsid w:val="001E0E46"/>
    <w:rsid w:val="001E55C0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5F16"/>
    <w:rsid w:val="00226865"/>
    <w:rsid w:val="00231A54"/>
    <w:rsid w:val="0023563A"/>
    <w:rsid w:val="002408CB"/>
    <w:rsid w:val="00243F9B"/>
    <w:rsid w:val="00244EA9"/>
    <w:rsid w:val="00252189"/>
    <w:rsid w:val="002526A3"/>
    <w:rsid w:val="0025441C"/>
    <w:rsid w:val="0025488D"/>
    <w:rsid w:val="0025722B"/>
    <w:rsid w:val="0026127D"/>
    <w:rsid w:val="002655A1"/>
    <w:rsid w:val="002714A1"/>
    <w:rsid w:val="002717A8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6C0C"/>
    <w:rsid w:val="002B71FB"/>
    <w:rsid w:val="002C00EB"/>
    <w:rsid w:val="002C0163"/>
    <w:rsid w:val="002C5048"/>
    <w:rsid w:val="002C5677"/>
    <w:rsid w:val="002D0F47"/>
    <w:rsid w:val="002D286C"/>
    <w:rsid w:val="002D2E6A"/>
    <w:rsid w:val="002D33B7"/>
    <w:rsid w:val="002D4939"/>
    <w:rsid w:val="002D506A"/>
    <w:rsid w:val="002D60E0"/>
    <w:rsid w:val="002D64FA"/>
    <w:rsid w:val="002D7EB6"/>
    <w:rsid w:val="002D7ED3"/>
    <w:rsid w:val="002E0547"/>
    <w:rsid w:val="002E13E4"/>
    <w:rsid w:val="002E2125"/>
    <w:rsid w:val="002E26C2"/>
    <w:rsid w:val="002F6BF1"/>
    <w:rsid w:val="002F7140"/>
    <w:rsid w:val="003001D1"/>
    <w:rsid w:val="0030067C"/>
    <w:rsid w:val="00302DB1"/>
    <w:rsid w:val="003035A6"/>
    <w:rsid w:val="003144DB"/>
    <w:rsid w:val="00327142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31D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0566"/>
    <w:rsid w:val="003A2989"/>
    <w:rsid w:val="003A692D"/>
    <w:rsid w:val="003B0692"/>
    <w:rsid w:val="003B160B"/>
    <w:rsid w:val="003B1684"/>
    <w:rsid w:val="003B667D"/>
    <w:rsid w:val="003C492A"/>
    <w:rsid w:val="003C4DA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0AC5"/>
    <w:rsid w:val="00424A3C"/>
    <w:rsid w:val="00427059"/>
    <w:rsid w:val="0043346C"/>
    <w:rsid w:val="004370EF"/>
    <w:rsid w:val="004400ED"/>
    <w:rsid w:val="004404FF"/>
    <w:rsid w:val="0044218C"/>
    <w:rsid w:val="004421EE"/>
    <w:rsid w:val="004427AF"/>
    <w:rsid w:val="00444D74"/>
    <w:rsid w:val="00450174"/>
    <w:rsid w:val="00450D7A"/>
    <w:rsid w:val="00451CA7"/>
    <w:rsid w:val="004529F8"/>
    <w:rsid w:val="004535D9"/>
    <w:rsid w:val="00454637"/>
    <w:rsid w:val="00455402"/>
    <w:rsid w:val="00456256"/>
    <w:rsid w:val="004606AC"/>
    <w:rsid w:val="0046201D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5D71"/>
    <w:rsid w:val="00486F5D"/>
    <w:rsid w:val="00494EE7"/>
    <w:rsid w:val="004A3A5F"/>
    <w:rsid w:val="004B3D7E"/>
    <w:rsid w:val="004C6EBC"/>
    <w:rsid w:val="004D1D0E"/>
    <w:rsid w:val="004D2838"/>
    <w:rsid w:val="004D3165"/>
    <w:rsid w:val="004D7B9E"/>
    <w:rsid w:val="004E0D94"/>
    <w:rsid w:val="004E14EE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5B4"/>
    <w:rsid w:val="0054450D"/>
    <w:rsid w:val="00550E47"/>
    <w:rsid w:val="00554864"/>
    <w:rsid w:val="00555999"/>
    <w:rsid w:val="00555E2A"/>
    <w:rsid w:val="00561613"/>
    <w:rsid w:val="00564109"/>
    <w:rsid w:val="005673B5"/>
    <w:rsid w:val="005674E8"/>
    <w:rsid w:val="00573D57"/>
    <w:rsid w:val="005755BD"/>
    <w:rsid w:val="00580070"/>
    <w:rsid w:val="00581C8C"/>
    <w:rsid w:val="005837F9"/>
    <w:rsid w:val="00584007"/>
    <w:rsid w:val="00584AE2"/>
    <w:rsid w:val="00584B9D"/>
    <w:rsid w:val="00585158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C3EBA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E5C83"/>
    <w:rsid w:val="005E76DA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0DA9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2AB5"/>
    <w:rsid w:val="00661476"/>
    <w:rsid w:val="00663FBB"/>
    <w:rsid w:val="00664318"/>
    <w:rsid w:val="006643CC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A7636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C671B"/>
    <w:rsid w:val="006D6C1A"/>
    <w:rsid w:val="006D7632"/>
    <w:rsid w:val="006D7B09"/>
    <w:rsid w:val="006D7F10"/>
    <w:rsid w:val="006E0851"/>
    <w:rsid w:val="006E2573"/>
    <w:rsid w:val="006E4455"/>
    <w:rsid w:val="006E5C09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1182"/>
    <w:rsid w:val="00705074"/>
    <w:rsid w:val="007065A6"/>
    <w:rsid w:val="0070681C"/>
    <w:rsid w:val="00710899"/>
    <w:rsid w:val="00712070"/>
    <w:rsid w:val="007125A4"/>
    <w:rsid w:val="007127BE"/>
    <w:rsid w:val="00712D06"/>
    <w:rsid w:val="00713D68"/>
    <w:rsid w:val="00713E2E"/>
    <w:rsid w:val="00716622"/>
    <w:rsid w:val="00720139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37AB5"/>
    <w:rsid w:val="00744943"/>
    <w:rsid w:val="00753908"/>
    <w:rsid w:val="00754739"/>
    <w:rsid w:val="0075579B"/>
    <w:rsid w:val="007579FC"/>
    <w:rsid w:val="00761CE7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2E4A"/>
    <w:rsid w:val="007A7F56"/>
    <w:rsid w:val="007C0C38"/>
    <w:rsid w:val="007C1F06"/>
    <w:rsid w:val="007C1FA4"/>
    <w:rsid w:val="007C360E"/>
    <w:rsid w:val="007C4752"/>
    <w:rsid w:val="007C6FA7"/>
    <w:rsid w:val="007C726C"/>
    <w:rsid w:val="007C7E8E"/>
    <w:rsid w:val="007D089E"/>
    <w:rsid w:val="007D1C32"/>
    <w:rsid w:val="007D220B"/>
    <w:rsid w:val="007D26BE"/>
    <w:rsid w:val="007D439C"/>
    <w:rsid w:val="007D49EB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7AB9"/>
    <w:rsid w:val="00811518"/>
    <w:rsid w:val="00814018"/>
    <w:rsid w:val="00814940"/>
    <w:rsid w:val="00816302"/>
    <w:rsid w:val="00817EDB"/>
    <w:rsid w:val="00821292"/>
    <w:rsid w:val="00825029"/>
    <w:rsid w:val="008251A3"/>
    <w:rsid w:val="00826567"/>
    <w:rsid w:val="00826C30"/>
    <w:rsid w:val="00827948"/>
    <w:rsid w:val="0083483A"/>
    <w:rsid w:val="00834D0F"/>
    <w:rsid w:val="0084627F"/>
    <w:rsid w:val="0085354B"/>
    <w:rsid w:val="0085432F"/>
    <w:rsid w:val="0085754D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5645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B6E07"/>
    <w:rsid w:val="008C343A"/>
    <w:rsid w:val="008C37B1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16BCC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5727"/>
    <w:rsid w:val="00976EEA"/>
    <w:rsid w:val="00980499"/>
    <w:rsid w:val="00982F71"/>
    <w:rsid w:val="00983B5E"/>
    <w:rsid w:val="0098495C"/>
    <w:rsid w:val="009863DF"/>
    <w:rsid w:val="00991E0E"/>
    <w:rsid w:val="009959BC"/>
    <w:rsid w:val="009A306C"/>
    <w:rsid w:val="009A351B"/>
    <w:rsid w:val="009A3C9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6B0"/>
    <w:rsid w:val="009C4CCE"/>
    <w:rsid w:val="009C7D63"/>
    <w:rsid w:val="009D0715"/>
    <w:rsid w:val="009D1A5D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901"/>
    <w:rsid w:val="00A21AB0"/>
    <w:rsid w:val="00A23413"/>
    <w:rsid w:val="00A2544A"/>
    <w:rsid w:val="00A27EFC"/>
    <w:rsid w:val="00A30EC4"/>
    <w:rsid w:val="00A31DB8"/>
    <w:rsid w:val="00A36FE0"/>
    <w:rsid w:val="00A40E17"/>
    <w:rsid w:val="00A46F54"/>
    <w:rsid w:val="00A562F7"/>
    <w:rsid w:val="00A5700C"/>
    <w:rsid w:val="00A57063"/>
    <w:rsid w:val="00A61FF5"/>
    <w:rsid w:val="00A624FA"/>
    <w:rsid w:val="00A65AE5"/>
    <w:rsid w:val="00A70A5F"/>
    <w:rsid w:val="00A72B8E"/>
    <w:rsid w:val="00A807B6"/>
    <w:rsid w:val="00A81731"/>
    <w:rsid w:val="00A82F57"/>
    <w:rsid w:val="00A84D62"/>
    <w:rsid w:val="00A84D95"/>
    <w:rsid w:val="00A873A1"/>
    <w:rsid w:val="00A9208D"/>
    <w:rsid w:val="00A93B09"/>
    <w:rsid w:val="00A962D0"/>
    <w:rsid w:val="00A97136"/>
    <w:rsid w:val="00A976CC"/>
    <w:rsid w:val="00A97AB9"/>
    <w:rsid w:val="00A97E72"/>
    <w:rsid w:val="00AA1FA8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4932"/>
    <w:rsid w:val="00AC6378"/>
    <w:rsid w:val="00AD0B85"/>
    <w:rsid w:val="00AD3753"/>
    <w:rsid w:val="00AD7E8E"/>
    <w:rsid w:val="00AE0CC8"/>
    <w:rsid w:val="00AE19B7"/>
    <w:rsid w:val="00AE447F"/>
    <w:rsid w:val="00AE5481"/>
    <w:rsid w:val="00AE5695"/>
    <w:rsid w:val="00AE6604"/>
    <w:rsid w:val="00AF13BD"/>
    <w:rsid w:val="00AF4F8B"/>
    <w:rsid w:val="00AF50E0"/>
    <w:rsid w:val="00AF5371"/>
    <w:rsid w:val="00B030B8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0ABB"/>
    <w:rsid w:val="00B52C33"/>
    <w:rsid w:val="00B56A7F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813"/>
    <w:rsid w:val="00B779F2"/>
    <w:rsid w:val="00B77DFE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33A6F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85B1A"/>
    <w:rsid w:val="00C877B9"/>
    <w:rsid w:val="00C87C23"/>
    <w:rsid w:val="00C915A2"/>
    <w:rsid w:val="00C93308"/>
    <w:rsid w:val="00C956CF"/>
    <w:rsid w:val="00C963C9"/>
    <w:rsid w:val="00CA2C80"/>
    <w:rsid w:val="00CA59A1"/>
    <w:rsid w:val="00CB1E91"/>
    <w:rsid w:val="00CB7228"/>
    <w:rsid w:val="00CB725A"/>
    <w:rsid w:val="00CC49F4"/>
    <w:rsid w:val="00CD2BC2"/>
    <w:rsid w:val="00CD4A93"/>
    <w:rsid w:val="00CD5D15"/>
    <w:rsid w:val="00CD6378"/>
    <w:rsid w:val="00CD6F05"/>
    <w:rsid w:val="00CE04CF"/>
    <w:rsid w:val="00CE68CF"/>
    <w:rsid w:val="00CE71C0"/>
    <w:rsid w:val="00CF25A9"/>
    <w:rsid w:val="00CF34DB"/>
    <w:rsid w:val="00CF5472"/>
    <w:rsid w:val="00CF6342"/>
    <w:rsid w:val="00D00FC4"/>
    <w:rsid w:val="00D04131"/>
    <w:rsid w:val="00D04A4C"/>
    <w:rsid w:val="00D053A8"/>
    <w:rsid w:val="00D0567D"/>
    <w:rsid w:val="00D0583D"/>
    <w:rsid w:val="00D06D68"/>
    <w:rsid w:val="00D0797B"/>
    <w:rsid w:val="00D1136F"/>
    <w:rsid w:val="00D16D90"/>
    <w:rsid w:val="00D17B5B"/>
    <w:rsid w:val="00D24C4F"/>
    <w:rsid w:val="00D26132"/>
    <w:rsid w:val="00D2759C"/>
    <w:rsid w:val="00D30A5B"/>
    <w:rsid w:val="00D31E8B"/>
    <w:rsid w:val="00D34986"/>
    <w:rsid w:val="00D36FC5"/>
    <w:rsid w:val="00D4010C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92655"/>
    <w:rsid w:val="00DB1452"/>
    <w:rsid w:val="00DB74F9"/>
    <w:rsid w:val="00DC1428"/>
    <w:rsid w:val="00DC2C62"/>
    <w:rsid w:val="00DC443F"/>
    <w:rsid w:val="00DC4A8F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1D5F"/>
    <w:rsid w:val="00DE446F"/>
    <w:rsid w:val="00DE5FF1"/>
    <w:rsid w:val="00DE6955"/>
    <w:rsid w:val="00DE6965"/>
    <w:rsid w:val="00DE6E13"/>
    <w:rsid w:val="00DF17A5"/>
    <w:rsid w:val="00DF1A6E"/>
    <w:rsid w:val="00DF5A64"/>
    <w:rsid w:val="00DF6C27"/>
    <w:rsid w:val="00E00045"/>
    <w:rsid w:val="00E0085E"/>
    <w:rsid w:val="00E00C76"/>
    <w:rsid w:val="00E06223"/>
    <w:rsid w:val="00E06C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5906"/>
    <w:rsid w:val="00E465E8"/>
    <w:rsid w:val="00E530E2"/>
    <w:rsid w:val="00E5583D"/>
    <w:rsid w:val="00E55F88"/>
    <w:rsid w:val="00E56B97"/>
    <w:rsid w:val="00E6101F"/>
    <w:rsid w:val="00E61CEB"/>
    <w:rsid w:val="00E67710"/>
    <w:rsid w:val="00E70D7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97CC0"/>
    <w:rsid w:val="00EA1C5E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78"/>
    <w:rsid w:val="00EC5C77"/>
    <w:rsid w:val="00EC5CAB"/>
    <w:rsid w:val="00EC6F6F"/>
    <w:rsid w:val="00EC742B"/>
    <w:rsid w:val="00EC7DCA"/>
    <w:rsid w:val="00ED54C6"/>
    <w:rsid w:val="00ED6237"/>
    <w:rsid w:val="00EE01DA"/>
    <w:rsid w:val="00EE3C2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4A87"/>
    <w:rsid w:val="00F35618"/>
    <w:rsid w:val="00F359EA"/>
    <w:rsid w:val="00F35DBA"/>
    <w:rsid w:val="00F42E35"/>
    <w:rsid w:val="00F43A83"/>
    <w:rsid w:val="00F43D07"/>
    <w:rsid w:val="00F44AB9"/>
    <w:rsid w:val="00F46119"/>
    <w:rsid w:val="00F46A89"/>
    <w:rsid w:val="00F47003"/>
    <w:rsid w:val="00F51AD6"/>
    <w:rsid w:val="00F51F2A"/>
    <w:rsid w:val="00F5300C"/>
    <w:rsid w:val="00F54C62"/>
    <w:rsid w:val="00F56988"/>
    <w:rsid w:val="00F56AF4"/>
    <w:rsid w:val="00F56BB9"/>
    <w:rsid w:val="00F6135B"/>
    <w:rsid w:val="00F61DF1"/>
    <w:rsid w:val="00F63B99"/>
    <w:rsid w:val="00F6489E"/>
    <w:rsid w:val="00F67AE8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37A1"/>
    <w:rsid w:val="00FA4E42"/>
    <w:rsid w:val="00FA5FBE"/>
    <w:rsid w:val="00FA7889"/>
    <w:rsid w:val="00FB0B93"/>
    <w:rsid w:val="00FB3D58"/>
    <w:rsid w:val="00FB61FB"/>
    <w:rsid w:val="00FB7BCF"/>
    <w:rsid w:val="00FC10E5"/>
    <w:rsid w:val="00FC1B67"/>
    <w:rsid w:val="00FC272A"/>
    <w:rsid w:val="00FC3652"/>
    <w:rsid w:val="00FC78B8"/>
    <w:rsid w:val="00FD012F"/>
    <w:rsid w:val="00FD3226"/>
    <w:rsid w:val="00FD3F17"/>
    <w:rsid w:val="00FD3FEF"/>
    <w:rsid w:val="00FD4339"/>
    <w:rsid w:val="00FD7285"/>
    <w:rsid w:val="00FE1B1F"/>
    <w:rsid w:val="00FE2F7C"/>
    <w:rsid w:val="00FE38D1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e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Carpredefinitoparagrafo"/>
    <w:rsid w:val="003B667D"/>
  </w:style>
  <w:style w:type="character" w:styleId="Rimandocommento">
    <w:name w:val="annotation reference"/>
    <w:basedOn w:val="Carpredefinitoparagrafo"/>
    <w:uiPriority w:val="99"/>
    <w:semiHidden/>
    <w:unhideWhenUsed/>
    <w:rsid w:val="00E27B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7B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Carpredefinitoparagrafo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e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NormaleWeb">
    <w:name w:val="Normal (Web)"/>
    <w:basedOn w:val="Normale"/>
    <w:uiPriority w:val="99"/>
    <w:semiHidden/>
    <w:unhideWhenUsed/>
    <w:rsid w:val="00FE38D1"/>
    <w:rPr>
      <w:rFonts w:ascii="Times New Roman" w:hAnsi="Times New Roman" w:cs="Times New Roman"/>
      <w:sz w:val="24"/>
    </w:rPr>
  </w:style>
  <w:style w:type="paragraph" w:styleId="Revisione">
    <w:name w:val="Revision"/>
    <w:hidden/>
    <w:uiPriority w:val="99"/>
    <w:semiHidden/>
    <w:rsid w:val="00F61DF1"/>
    <w:rPr>
      <w:rFonts w:cs="Times New Roman (Textkörper CS)"/>
      <w:color w:val="000000"/>
      <w:sz w:val="22"/>
    </w:rPr>
  </w:style>
  <w:style w:type="character" w:styleId="Enfasicorsivo">
    <w:name w:val="Emphasis"/>
    <w:basedOn w:val="Carpredefinitoparagrafo"/>
    <w:uiPriority w:val="20"/>
    <w:qFormat/>
    <w:rsid w:val="00A84D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5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hyperlink" Target="mailto:bracchi@soluzionegroup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file:///C:/Users/jam/AppData/Local/Microsoft/Windows/INetCache/Content.Outlook/X370BCCS/www.verind.it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abriele.DeRossi@verind.i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28b9e0d764f035d1123639f45f3ad6cd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b3f6000c7d22b344d3f2d73fd9cee126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8C2DFA3D-67C9-4ECC-A00D-8816003F62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F5CDD1-5EB8-4DB5-A78B-07D78C46311E}"/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5.xml><?xml version="1.0" encoding="utf-8"?>
<ds:datastoreItem xmlns:ds="http://schemas.openxmlformats.org/officeDocument/2006/customXml" ds:itemID="{972132B8-A97B-4B19-A100-7921729699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953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Michela Bracchi</cp:lastModifiedBy>
  <cp:revision>8</cp:revision>
  <cp:lastPrinted>2019-05-29T11:27:00Z</cp:lastPrinted>
  <dcterms:created xsi:type="dcterms:W3CDTF">2026-02-11T12:57:00Z</dcterms:created>
  <dcterms:modified xsi:type="dcterms:W3CDTF">2026-02-11T16:04:00Z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